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D8D" w:rsidRDefault="00B14D8D" w:rsidP="00B14D8D">
      <w:pPr>
        <w:rPr>
          <w:rFonts w:cstheme="minorHAnsi"/>
          <w:color w:val="000000" w:themeColor="text1"/>
        </w:rPr>
      </w:pPr>
      <w:r w:rsidRPr="00B14D8D">
        <w:rPr>
          <w:rFonts w:cstheme="minorHAnsi"/>
          <w:color w:val="000000" w:themeColor="text1"/>
        </w:rPr>
        <w:t>Žabička</w:t>
      </w:r>
    </w:p>
    <w:p w:rsidR="00C567CB" w:rsidRPr="00C567CB" w:rsidRDefault="00C567CB" w:rsidP="00B14D8D">
      <w:pPr>
        <w:rPr>
          <w:rFonts w:cstheme="minorHAnsi"/>
          <w:color w:val="000000" w:themeColor="text1"/>
          <w:lang w:val="cs-CZ"/>
        </w:rPr>
      </w:pPr>
      <w:r>
        <w:rPr>
          <w:rFonts w:cstheme="minorHAnsi"/>
          <w:color w:val="000000" w:themeColor="text1"/>
          <w:lang w:val="cs-CZ"/>
        </w:rPr>
        <w:t>Elena Bondareva</w:t>
      </w:r>
    </w:p>
    <w:p w:rsidR="00B14D8D" w:rsidRPr="00B14D8D" w:rsidRDefault="00B14D8D" w:rsidP="00B14D8D">
      <w:pPr>
        <w:rPr>
          <w:rFonts w:cstheme="minorHAnsi"/>
          <w:color w:val="000000" w:themeColor="text1"/>
        </w:rPr>
      </w:pPr>
      <w:r w:rsidRPr="00B14D8D">
        <w:rPr>
          <w:rFonts w:cstheme="minorHAnsi"/>
          <w:color w:val="000000" w:themeColor="text1"/>
        </w:rPr>
        <w:t xml:space="preserve">Jednou v noci chlapec jménem Karel dlouho nemohl usnout. Seděl ve svém pokoji a díval se na velkou skleněnou nádobu, ve které byla </w:t>
      </w:r>
      <w:commentRangeStart w:id="0"/>
      <w:r w:rsidRPr="00B14D8D">
        <w:rPr>
          <w:rFonts w:cstheme="minorHAnsi"/>
          <w:color w:val="000000" w:themeColor="text1"/>
        </w:rPr>
        <w:t>zatčená</w:t>
      </w:r>
      <w:commentRangeEnd w:id="0"/>
      <w:r w:rsidR="002447C6">
        <w:rPr>
          <w:rStyle w:val="Odkaznakoment"/>
        </w:rPr>
        <w:commentReference w:id="0"/>
      </w:r>
      <w:r w:rsidRPr="00B14D8D">
        <w:rPr>
          <w:rFonts w:cstheme="minorHAnsi"/>
          <w:color w:val="000000" w:themeColor="text1"/>
        </w:rPr>
        <w:t xml:space="preserve"> malá zelená žába. Žába byla určena jako dárek sestře Karla - holčičce Marii, která má zítra narozeniny. Maria miluje zvířata, už má myš, křečka, morče, želvu a užovku. Žábu ještě neměla, a tak Karel schválně chytil žábu na louce u jezera za pomoci svého věrného psa Škubánka. </w:t>
      </w:r>
    </w:p>
    <w:p w:rsidR="00B14D8D" w:rsidRPr="00B14D8D" w:rsidRDefault="00B14D8D" w:rsidP="00B14D8D">
      <w:pPr>
        <w:rPr>
          <w:rFonts w:cstheme="minorHAnsi"/>
          <w:color w:val="000000" w:themeColor="text1"/>
        </w:rPr>
      </w:pPr>
      <w:r w:rsidRPr="00B14D8D">
        <w:rPr>
          <w:rFonts w:cstheme="minorHAnsi"/>
          <w:color w:val="000000" w:themeColor="text1"/>
        </w:rPr>
        <w:t xml:space="preserve">Všichni tři - Karel, Škubánek a žába - mlčeli. Každý myslel na své. Karel si myslel, že je </w:t>
      </w:r>
      <w:commentRangeStart w:id="1"/>
      <w:r w:rsidRPr="00B14D8D">
        <w:rPr>
          <w:rFonts w:cstheme="minorHAnsi"/>
          <w:color w:val="000000" w:themeColor="text1"/>
        </w:rPr>
        <w:t xml:space="preserve">nejlepší, hbitý a rychlý bratr na světě </w:t>
      </w:r>
      <w:commentRangeEnd w:id="1"/>
      <w:r w:rsidR="002A1400">
        <w:rPr>
          <w:rStyle w:val="Odkaznakoment"/>
        </w:rPr>
        <w:commentReference w:id="1"/>
      </w:r>
      <w:r w:rsidRPr="00B14D8D">
        <w:rPr>
          <w:rFonts w:cstheme="minorHAnsi"/>
          <w:color w:val="000000" w:themeColor="text1"/>
        </w:rPr>
        <w:t>a dá zítra sestře ten nejlepší dárek. Škubánek se díval do sklenice a myslel</w:t>
      </w:r>
      <w:ins w:id="2" w:author="Acer" w:date="2020-05-12T20:12:00Z">
        <w:r w:rsidR="002447C6">
          <w:rPr>
            <w:rFonts w:cstheme="minorHAnsi"/>
            <w:color w:val="000000" w:themeColor="text1"/>
            <w:lang w:val="cs-CZ"/>
          </w:rPr>
          <w:t xml:space="preserve"> si</w:t>
        </w:r>
      </w:ins>
      <w:r w:rsidRPr="00B14D8D">
        <w:rPr>
          <w:rFonts w:cstheme="minorHAnsi"/>
          <w:color w:val="000000" w:themeColor="text1"/>
        </w:rPr>
        <w:t>, že hon na žábu byl příliš rychlý, rád by to zopakoval. Žába přemýšlela o svém osudu. Jestli</w:t>
      </w:r>
      <w:ins w:id="3" w:author="Acer" w:date="2020-05-12T20:12:00Z">
        <w:r w:rsidR="002447C6">
          <w:rPr>
            <w:rFonts w:cstheme="minorHAnsi"/>
            <w:color w:val="000000" w:themeColor="text1"/>
            <w:lang w:val="cs-CZ"/>
          </w:rPr>
          <w:t xml:space="preserve"> ji</w:t>
        </w:r>
      </w:ins>
      <w:r w:rsidRPr="00B14D8D">
        <w:rPr>
          <w:rFonts w:cstheme="minorHAnsi"/>
          <w:color w:val="000000" w:themeColor="text1"/>
        </w:rPr>
        <w:t xml:space="preserve"> ta holčička </w:t>
      </w:r>
      <w:del w:id="4" w:author="Acer" w:date="2020-05-12T20:12:00Z">
        <w:r w:rsidRPr="00B14D8D" w:rsidDel="002447C6">
          <w:rPr>
            <w:rFonts w:cstheme="minorHAnsi"/>
            <w:color w:val="000000" w:themeColor="text1"/>
          </w:rPr>
          <w:delText>ji</w:delText>
        </w:r>
      </w:del>
      <w:r w:rsidRPr="00B14D8D">
        <w:rPr>
          <w:rFonts w:cstheme="minorHAnsi"/>
          <w:color w:val="000000" w:themeColor="text1"/>
        </w:rPr>
        <w:t xml:space="preserve"> </w:t>
      </w:r>
      <w:commentRangeStart w:id="5"/>
      <w:r w:rsidRPr="00B14D8D">
        <w:rPr>
          <w:rFonts w:cstheme="minorHAnsi"/>
          <w:color w:val="000000" w:themeColor="text1"/>
        </w:rPr>
        <w:t>potřebuje</w:t>
      </w:r>
      <w:commentRangeEnd w:id="5"/>
      <w:r w:rsidR="002447C6">
        <w:rPr>
          <w:rStyle w:val="Odkaznakoment"/>
        </w:rPr>
        <w:commentReference w:id="5"/>
      </w:r>
      <w:r w:rsidRPr="00B14D8D">
        <w:rPr>
          <w:rFonts w:cstheme="minorHAnsi"/>
          <w:color w:val="000000" w:themeColor="text1"/>
        </w:rPr>
        <w:t xml:space="preserve">, aby ji milovala, nebo na krmení pro užovku - to je ta hlavní otázka, která </w:t>
      </w:r>
      <w:commentRangeStart w:id="6"/>
      <w:r w:rsidRPr="00B14D8D">
        <w:rPr>
          <w:rFonts w:cstheme="minorHAnsi"/>
          <w:color w:val="000000" w:themeColor="text1"/>
        </w:rPr>
        <w:t>zabírála</w:t>
      </w:r>
      <w:commentRangeEnd w:id="6"/>
      <w:r w:rsidR="00226EF5">
        <w:rPr>
          <w:rStyle w:val="Odkaznakoment"/>
        </w:rPr>
        <w:commentReference w:id="6"/>
      </w:r>
      <w:r w:rsidRPr="00B14D8D">
        <w:rPr>
          <w:rFonts w:cstheme="minorHAnsi"/>
          <w:color w:val="000000" w:themeColor="text1"/>
        </w:rPr>
        <w:t xml:space="preserve"> žábu v této klidné měsíční noci.</w:t>
      </w:r>
    </w:p>
    <w:p w:rsidR="00B14D8D" w:rsidRPr="00B14D8D" w:rsidRDefault="00B14D8D" w:rsidP="00B14D8D">
      <w:pPr>
        <w:rPr>
          <w:rFonts w:cstheme="minorHAnsi"/>
          <w:color w:val="000000" w:themeColor="text1"/>
        </w:rPr>
      </w:pPr>
      <w:r w:rsidRPr="00B14D8D">
        <w:rPr>
          <w:rFonts w:cstheme="minorHAnsi"/>
          <w:color w:val="000000" w:themeColor="text1"/>
        </w:rPr>
        <w:t>Takže jakmile si Karel lehl do postele a pokojně usnul</w:t>
      </w:r>
      <w:del w:id="7" w:author="Acer" w:date="2020-05-12T20:14:00Z">
        <w:r w:rsidRPr="00B14D8D" w:rsidDel="002447C6">
          <w:rPr>
            <w:rFonts w:cstheme="minorHAnsi"/>
            <w:color w:val="000000" w:themeColor="text1"/>
          </w:rPr>
          <w:delText>,</w:delText>
        </w:r>
      </w:del>
      <w:r w:rsidRPr="00B14D8D">
        <w:rPr>
          <w:rFonts w:cstheme="minorHAnsi"/>
          <w:color w:val="000000" w:themeColor="text1"/>
        </w:rPr>
        <w:t xml:space="preserve"> a pes Škubánek se vrhl na peřinu a také utichl, žába se dlouho nerozmýšlela. Velmi rychle se chytila tlapkami za okraje sklenice, tiše se vydala ven a tichými opatrnými skoky zamířila k oknu. Bylo naštěstí trochu pootevřené.</w:t>
      </w:r>
    </w:p>
    <w:p w:rsidR="00B14D8D" w:rsidRPr="00B14D8D" w:rsidRDefault="00B14D8D" w:rsidP="00B14D8D">
      <w:pPr>
        <w:rPr>
          <w:rFonts w:cstheme="minorHAnsi"/>
          <w:color w:val="000000" w:themeColor="text1"/>
        </w:rPr>
      </w:pPr>
      <w:r w:rsidRPr="00B14D8D">
        <w:rPr>
          <w:rFonts w:cstheme="minorHAnsi"/>
          <w:color w:val="000000" w:themeColor="text1"/>
        </w:rPr>
        <w:t xml:space="preserve">Ráno chlapce a psa čekalo nepříjemné překvapení - </w:t>
      </w:r>
      <w:del w:id="8" w:author="Acer" w:date="2020-05-12T20:15:00Z">
        <w:r w:rsidRPr="00B14D8D" w:rsidDel="002447C6">
          <w:rPr>
            <w:rFonts w:cstheme="minorHAnsi"/>
            <w:color w:val="000000" w:themeColor="text1"/>
          </w:rPr>
          <w:delText>vy</w:delText>
        </w:r>
      </w:del>
      <w:r w:rsidRPr="00B14D8D">
        <w:rPr>
          <w:rFonts w:cstheme="minorHAnsi"/>
          <w:color w:val="000000" w:themeColor="text1"/>
        </w:rPr>
        <w:t>prázdn</w:t>
      </w:r>
      <w:ins w:id="9" w:author="Acer" w:date="2020-05-12T20:15:00Z">
        <w:r w:rsidR="002447C6">
          <w:rPr>
            <w:rFonts w:cstheme="minorHAnsi"/>
            <w:color w:val="000000" w:themeColor="text1"/>
            <w:lang w:val="cs-CZ"/>
          </w:rPr>
          <w:t>á</w:t>
        </w:r>
      </w:ins>
      <w:del w:id="10" w:author="Acer" w:date="2020-05-12T20:15:00Z">
        <w:r w:rsidRPr="00B14D8D" w:rsidDel="002447C6">
          <w:rPr>
            <w:rFonts w:cstheme="minorHAnsi"/>
            <w:color w:val="000000" w:themeColor="text1"/>
          </w:rPr>
          <w:delText>ěná</w:delText>
        </w:r>
      </w:del>
      <w:r w:rsidRPr="00B14D8D">
        <w:rPr>
          <w:rFonts w:cstheme="minorHAnsi"/>
          <w:color w:val="000000" w:themeColor="text1"/>
        </w:rPr>
        <w:t xml:space="preserve"> sklenice.</w:t>
      </w:r>
      <w:r>
        <w:rPr>
          <w:rFonts w:cstheme="minorHAnsi"/>
          <w:color w:val="000000" w:themeColor="text1"/>
        </w:rPr>
        <w:t xml:space="preserve"> </w:t>
      </w:r>
      <w:r w:rsidRPr="00B14D8D">
        <w:rPr>
          <w:rFonts w:cstheme="minorHAnsi"/>
          <w:color w:val="000000" w:themeColor="text1"/>
        </w:rPr>
        <w:t>Žába zmizela. Karel a jeho pes samozřejmě doufali, že daleko neodejde. Nejprve důkladně prohl</w:t>
      </w:r>
      <w:ins w:id="11" w:author="Acer" w:date="2020-05-12T21:11:00Z">
        <w:r w:rsidR="00226EF5">
          <w:rPr>
            <w:rFonts w:cstheme="minorHAnsi"/>
            <w:color w:val="000000" w:themeColor="text1"/>
            <w:lang w:val="cs-CZ"/>
          </w:rPr>
          <w:t>é</w:t>
        </w:r>
      </w:ins>
      <w:del w:id="12" w:author="Acer" w:date="2020-05-12T21:11:00Z">
        <w:r w:rsidRPr="00B14D8D" w:rsidDel="00226EF5">
          <w:rPr>
            <w:rFonts w:cstheme="minorHAnsi"/>
            <w:color w:val="000000" w:themeColor="text1"/>
          </w:rPr>
          <w:delText>e</w:delText>
        </w:r>
      </w:del>
      <w:r w:rsidRPr="00B14D8D">
        <w:rPr>
          <w:rFonts w:cstheme="minorHAnsi"/>
          <w:color w:val="000000" w:themeColor="text1"/>
        </w:rPr>
        <w:t>dli celý pokoj. Karel se podíval pod postel, převrátil židličku, dokonce se pozorně podíval do otcov</w:t>
      </w:r>
      <w:del w:id="13" w:author="Acer" w:date="2020-05-12T20:15:00Z">
        <w:r w:rsidRPr="00B14D8D" w:rsidDel="002447C6">
          <w:rPr>
            <w:rFonts w:cstheme="minorHAnsi"/>
            <w:color w:val="000000" w:themeColor="text1"/>
          </w:rPr>
          <w:delText>sk</w:delText>
        </w:r>
      </w:del>
      <w:r w:rsidRPr="00B14D8D">
        <w:rPr>
          <w:rFonts w:cstheme="minorHAnsi"/>
          <w:color w:val="000000" w:themeColor="text1"/>
        </w:rPr>
        <w:t>ých bot.</w:t>
      </w:r>
    </w:p>
    <w:p w:rsidR="00B14D8D" w:rsidRPr="00B14D8D" w:rsidRDefault="00B14D8D" w:rsidP="00B14D8D">
      <w:pPr>
        <w:rPr>
          <w:rFonts w:cstheme="minorHAnsi"/>
          <w:color w:val="000000" w:themeColor="text1"/>
        </w:rPr>
      </w:pPr>
      <w:r w:rsidRPr="00B14D8D">
        <w:rPr>
          <w:rFonts w:cstheme="minorHAnsi"/>
          <w:color w:val="000000" w:themeColor="text1"/>
        </w:rPr>
        <w:t>Pes mezitím důkladně prohlédl sklenici</w:t>
      </w:r>
      <w:ins w:id="14" w:author="Acer" w:date="2020-05-12T20:15:00Z">
        <w:r w:rsidR="002447C6">
          <w:rPr>
            <w:rFonts w:cstheme="minorHAnsi"/>
            <w:color w:val="000000" w:themeColor="text1"/>
            <w:lang w:val="cs-CZ"/>
          </w:rPr>
          <w:t>,</w:t>
        </w:r>
      </w:ins>
      <w:r w:rsidRPr="00B14D8D">
        <w:rPr>
          <w:rFonts w:cstheme="minorHAnsi"/>
          <w:color w:val="000000" w:themeColor="text1"/>
        </w:rPr>
        <w:t xml:space="preserve"> a tak ho to fascinovalo, že do ní strčil hlavu. A už</w:t>
      </w:r>
      <w:ins w:id="15" w:author="Acer" w:date="2020-05-12T20:15:00Z">
        <w:r w:rsidR="002447C6">
          <w:rPr>
            <w:rFonts w:cstheme="minorHAnsi"/>
            <w:color w:val="000000" w:themeColor="text1"/>
            <w:lang w:val="cs-CZ"/>
          </w:rPr>
          <w:t xml:space="preserve"> ji</w:t>
        </w:r>
      </w:ins>
      <w:r w:rsidRPr="00B14D8D">
        <w:rPr>
          <w:rFonts w:cstheme="minorHAnsi"/>
          <w:color w:val="000000" w:themeColor="text1"/>
        </w:rPr>
        <w:t xml:space="preserve"> nemohl </w:t>
      </w:r>
      <w:del w:id="16" w:author="Acer" w:date="2020-05-12T20:15:00Z">
        <w:r w:rsidRPr="00B14D8D" w:rsidDel="002447C6">
          <w:rPr>
            <w:rFonts w:cstheme="minorHAnsi"/>
            <w:color w:val="000000" w:themeColor="text1"/>
          </w:rPr>
          <w:delText>ji</w:delText>
        </w:r>
      </w:del>
      <w:r w:rsidRPr="00B14D8D">
        <w:rPr>
          <w:rFonts w:cstheme="minorHAnsi"/>
          <w:color w:val="000000" w:themeColor="text1"/>
        </w:rPr>
        <w:t xml:space="preserve"> dostat zpátky.</w:t>
      </w:r>
    </w:p>
    <w:p w:rsidR="00B14D8D" w:rsidRPr="00B14D8D" w:rsidRDefault="00B14D8D" w:rsidP="00B14D8D">
      <w:pPr>
        <w:rPr>
          <w:rFonts w:cstheme="minorHAnsi"/>
          <w:color w:val="000000" w:themeColor="text1"/>
        </w:rPr>
      </w:pPr>
      <w:r w:rsidRPr="00B14D8D">
        <w:rPr>
          <w:rFonts w:cstheme="minorHAnsi"/>
          <w:color w:val="000000" w:themeColor="text1"/>
        </w:rPr>
        <w:t xml:space="preserve">Když se vyjasnilo, že žába v pokoji není, Karel </w:t>
      </w:r>
      <w:ins w:id="17" w:author="Acer" w:date="2020-05-12T20:16:00Z">
        <w:r w:rsidR="002447C6">
          <w:rPr>
            <w:rFonts w:cstheme="minorHAnsi"/>
            <w:color w:val="000000" w:themeColor="text1"/>
            <w:lang w:val="cs-CZ"/>
          </w:rPr>
          <w:t xml:space="preserve">se </w:t>
        </w:r>
      </w:ins>
      <w:r w:rsidRPr="00B14D8D">
        <w:rPr>
          <w:rFonts w:cstheme="minorHAnsi"/>
          <w:color w:val="000000" w:themeColor="text1"/>
        </w:rPr>
        <w:t xml:space="preserve">rozhodl </w:t>
      </w:r>
      <w:del w:id="18" w:author="Acer" w:date="2020-05-12T20:16:00Z">
        <w:r w:rsidRPr="00B14D8D" w:rsidDel="002447C6">
          <w:rPr>
            <w:rFonts w:cstheme="minorHAnsi"/>
            <w:color w:val="000000" w:themeColor="text1"/>
          </w:rPr>
          <w:delText>se</w:delText>
        </w:r>
      </w:del>
      <w:r w:rsidRPr="00B14D8D">
        <w:rPr>
          <w:rFonts w:cstheme="minorHAnsi"/>
          <w:color w:val="000000" w:themeColor="text1"/>
        </w:rPr>
        <w:t xml:space="preserve"> podívat </w:t>
      </w:r>
      <w:ins w:id="19" w:author="Acer" w:date="2020-05-12T20:16:00Z">
        <w:r w:rsidR="002447C6">
          <w:rPr>
            <w:rFonts w:cstheme="minorHAnsi"/>
            <w:color w:val="000000" w:themeColor="text1"/>
            <w:lang w:val="cs-CZ"/>
          </w:rPr>
          <w:t xml:space="preserve">se </w:t>
        </w:r>
      </w:ins>
      <w:r w:rsidRPr="00B14D8D">
        <w:rPr>
          <w:rFonts w:cstheme="minorHAnsi"/>
          <w:color w:val="000000" w:themeColor="text1"/>
        </w:rPr>
        <w:t>z okna a zavolat j</w:t>
      </w:r>
      <w:ins w:id="20" w:author="Acer" w:date="2020-05-12T20:16:00Z">
        <w:r w:rsidR="002447C6">
          <w:rPr>
            <w:rFonts w:cstheme="minorHAnsi"/>
            <w:color w:val="000000" w:themeColor="text1"/>
            <w:lang w:val="cs-CZ"/>
          </w:rPr>
          <w:t>i</w:t>
        </w:r>
      </w:ins>
      <w:del w:id="21" w:author="Acer" w:date="2020-05-12T20:16:00Z">
        <w:r w:rsidRPr="00B14D8D" w:rsidDel="002447C6">
          <w:rPr>
            <w:rFonts w:cstheme="minorHAnsi"/>
            <w:color w:val="000000" w:themeColor="text1"/>
          </w:rPr>
          <w:delText>í</w:delText>
        </w:r>
      </w:del>
      <w:r w:rsidRPr="00B14D8D">
        <w:rPr>
          <w:rFonts w:cstheme="minorHAnsi"/>
          <w:color w:val="000000" w:themeColor="text1"/>
        </w:rPr>
        <w:t>.</w:t>
      </w:r>
    </w:p>
    <w:p w:rsidR="00B14D8D" w:rsidRDefault="00B14D8D" w:rsidP="00B14D8D">
      <w:pPr>
        <w:rPr>
          <w:rFonts w:cstheme="minorHAnsi"/>
          <w:color w:val="000000" w:themeColor="text1"/>
        </w:rPr>
      </w:pPr>
      <w:r w:rsidRPr="00B14D8D">
        <w:rPr>
          <w:rFonts w:cstheme="minorHAnsi"/>
          <w:color w:val="000000" w:themeColor="text1"/>
        </w:rPr>
        <w:t xml:space="preserve"> </w:t>
      </w:r>
      <w:ins w:id="22" w:author="Acer" w:date="2020-05-12T20:18:00Z">
        <w:r w:rsidR="002447C6">
          <w:rPr>
            <w:rFonts w:cstheme="minorHAnsi"/>
            <w:color w:val="000000" w:themeColor="text1"/>
            <w:lang w:val="cs-CZ"/>
          </w:rPr>
          <w:t>„</w:t>
        </w:r>
      </w:ins>
      <w:del w:id="23" w:author="Acer" w:date="2020-05-12T20:18:00Z">
        <w:r w:rsidRPr="00B14D8D" w:rsidDel="002447C6">
          <w:rPr>
            <w:rFonts w:cstheme="minorHAnsi"/>
            <w:color w:val="000000" w:themeColor="text1"/>
          </w:rPr>
          <w:delText xml:space="preserve">- </w:delText>
        </w:r>
      </w:del>
      <w:r w:rsidRPr="00B14D8D">
        <w:rPr>
          <w:rFonts w:cstheme="minorHAnsi"/>
          <w:color w:val="000000" w:themeColor="text1"/>
        </w:rPr>
        <w:t>Žabičko!</w:t>
      </w:r>
      <w:ins w:id="24" w:author="Acer" w:date="2020-05-12T20:18:00Z">
        <w:r w:rsidR="002447C6">
          <w:rPr>
            <w:rFonts w:cstheme="minorHAnsi"/>
            <w:color w:val="000000" w:themeColor="text1"/>
            <w:lang w:val="cs-CZ"/>
          </w:rPr>
          <w:t>“,</w:t>
        </w:r>
      </w:ins>
      <w:del w:id="25" w:author="Acer" w:date="2020-05-12T20:18:00Z">
        <w:r w:rsidRPr="00B14D8D" w:rsidDel="002447C6">
          <w:rPr>
            <w:rFonts w:cstheme="minorHAnsi"/>
            <w:color w:val="000000" w:themeColor="text1"/>
          </w:rPr>
          <w:delText xml:space="preserve"> -</w:delText>
        </w:r>
      </w:del>
      <w:r w:rsidRPr="00B14D8D">
        <w:rPr>
          <w:rFonts w:cstheme="minorHAnsi"/>
          <w:color w:val="000000" w:themeColor="text1"/>
        </w:rPr>
        <w:t xml:space="preserve"> křičel nahlas. </w:t>
      </w:r>
    </w:p>
    <w:p w:rsidR="00B14D8D" w:rsidRPr="00B14D8D" w:rsidRDefault="00B14D8D" w:rsidP="00B14D8D">
      <w:pPr>
        <w:rPr>
          <w:rFonts w:cstheme="minorHAnsi"/>
          <w:color w:val="000000" w:themeColor="text1"/>
        </w:rPr>
      </w:pPr>
      <w:r w:rsidRPr="00B14D8D">
        <w:rPr>
          <w:rFonts w:cstheme="minorHAnsi"/>
          <w:color w:val="000000" w:themeColor="text1"/>
        </w:rPr>
        <w:t>Škubánek také chtěl zavolat žábu a vyskočil na okno. Ale jelikož měl na hlavě tu sklenici, která byla těžší než on sám, samozřejmě spadl na zem.</w:t>
      </w:r>
    </w:p>
    <w:p w:rsidR="00B14D8D" w:rsidRPr="00B14D8D" w:rsidRDefault="00B14D8D" w:rsidP="00B14D8D">
      <w:pPr>
        <w:rPr>
          <w:rFonts w:cstheme="minorHAnsi"/>
          <w:color w:val="000000" w:themeColor="text1"/>
        </w:rPr>
      </w:pPr>
      <w:r w:rsidRPr="00B14D8D">
        <w:rPr>
          <w:rFonts w:cstheme="minorHAnsi"/>
          <w:color w:val="000000" w:themeColor="text1"/>
        </w:rPr>
        <w:t>Karel si okamžitě natáhl otcov</w:t>
      </w:r>
      <w:ins w:id="26" w:author="Acer" w:date="2020-05-12T20:17:00Z">
        <w:r w:rsidR="002447C6">
          <w:rPr>
            <w:rFonts w:cstheme="minorHAnsi"/>
            <w:color w:val="000000" w:themeColor="text1"/>
            <w:lang w:val="cs-CZ"/>
          </w:rPr>
          <w:t>y</w:t>
        </w:r>
      </w:ins>
      <w:del w:id="27" w:author="Acer" w:date="2020-05-12T20:17:00Z">
        <w:r w:rsidRPr="00B14D8D" w:rsidDel="002447C6">
          <w:rPr>
            <w:rFonts w:cstheme="minorHAnsi"/>
            <w:color w:val="000000" w:themeColor="text1"/>
          </w:rPr>
          <w:delText>ské</w:delText>
        </w:r>
      </w:del>
      <w:r w:rsidRPr="00B14D8D">
        <w:rPr>
          <w:rFonts w:cstheme="minorHAnsi"/>
          <w:color w:val="000000" w:themeColor="text1"/>
        </w:rPr>
        <w:t xml:space="preserve"> boty a vyrazil zachraňovat věrného přítele. Při nárazu do země se sklenice na psí hlavě rozbila a teď </w:t>
      </w:r>
      <w:ins w:id="28" w:author="Acer" w:date="2020-05-12T21:15:00Z">
        <w:r w:rsidR="00226EF5" w:rsidRPr="00B14D8D">
          <w:rPr>
            <w:rFonts w:cstheme="minorHAnsi"/>
            <w:color w:val="000000" w:themeColor="text1"/>
          </w:rPr>
          <w:t xml:space="preserve">mohl </w:t>
        </w:r>
      </w:ins>
      <w:r w:rsidRPr="00B14D8D">
        <w:rPr>
          <w:rFonts w:cstheme="minorHAnsi"/>
          <w:color w:val="000000" w:themeColor="text1"/>
        </w:rPr>
        <w:t xml:space="preserve">Škubánek </w:t>
      </w:r>
      <w:ins w:id="29" w:author="Acer" w:date="2020-05-12T21:15:00Z">
        <w:r w:rsidR="00226EF5" w:rsidRPr="00B14D8D">
          <w:rPr>
            <w:rFonts w:cstheme="minorHAnsi"/>
            <w:color w:val="000000" w:themeColor="text1"/>
          </w:rPr>
          <w:t>žábu</w:t>
        </w:r>
        <w:r w:rsidR="00226EF5" w:rsidRPr="00B14D8D" w:rsidDel="00226EF5">
          <w:rPr>
            <w:rFonts w:cstheme="minorHAnsi"/>
            <w:color w:val="000000" w:themeColor="text1"/>
          </w:rPr>
          <w:t xml:space="preserve"> </w:t>
        </w:r>
      </w:ins>
      <w:del w:id="30" w:author="Acer" w:date="2020-05-12T21:15:00Z">
        <w:r w:rsidRPr="00B14D8D" w:rsidDel="00226EF5">
          <w:rPr>
            <w:rFonts w:cstheme="minorHAnsi"/>
            <w:color w:val="000000" w:themeColor="text1"/>
          </w:rPr>
          <w:delText xml:space="preserve">mohl </w:delText>
        </w:r>
      </w:del>
      <w:r w:rsidRPr="00B14D8D">
        <w:rPr>
          <w:rFonts w:cstheme="minorHAnsi"/>
          <w:color w:val="000000" w:themeColor="text1"/>
        </w:rPr>
        <w:t xml:space="preserve">také </w:t>
      </w:r>
      <w:del w:id="31" w:author="Acer" w:date="2020-05-12T21:15:00Z">
        <w:r w:rsidRPr="00B14D8D" w:rsidDel="00226EF5">
          <w:rPr>
            <w:rFonts w:cstheme="minorHAnsi"/>
            <w:color w:val="000000" w:themeColor="text1"/>
          </w:rPr>
          <w:delText xml:space="preserve">žábu </w:delText>
        </w:r>
      </w:del>
      <w:r w:rsidRPr="00B14D8D">
        <w:rPr>
          <w:rFonts w:cstheme="minorHAnsi"/>
          <w:color w:val="000000" w:themeColor="text1"/>
        </w:rPr>
        <w:t>volat.</w:t>
      </w:r>
    </w:p>
    <w:p w:rsidR="00B14D8D" w:rsidRPr="00B14D8D" w:rsidRDefault="00B14D8D" w:rsidP="00B14D8D">
      <w:pPr>
        <w:rPr>
          <w:rFonts w:cstheme="minorHAnsi"/>
          <w:color w:val="000000" w:themeColor="text1"/>
        </w:rPr>
      </w:pPr>
      <w:r w:rsidRPr="00B14D8D">
        <w:rPr>
          <w:rFonts w:cstheme="minorHAnsi"/>
          <w:color w:val="000000" w:themeColor="text1"/>
        </w:rPr>
        <w:t xml:space="preserve">Přátelé stáli na okraji lesa </w:t>
      </w:r>
      <w:commentRangeStart w:id="32"/>
      <w:r w:rsidRPr="00B14D8D">
        <w:rPr>
          <w:rFonts w:cstheme="minorHAnsi"/>
          <w:color w:val="000000" w:themeColor="text1"/>
        </w:rPr>
        <w:t>a volali uprchlíci</w:t>
      </w:r>
      <w:commentRangeEnd w:id="32"/>
      <w:r w:rsidR="002447C6">
        <w:rPr>
          <w:rStyle w:val="Odkaznakoment"/>
        </w:rPr>
        <w:commentReference w:id="32"/>
      </w:r>
      <w:r w:rsidRPr="00B14D8D">
        <w:rPr>
          <w:rFonts w:cstheme="minorHAnsi"/>
          <w:color w:val="000000" w:themeColor="text1"/>
        </w:rPr>
        <w:t>.</w:t>
      </w:r>
    </w:p>
    <w:p w:rsidR="00B14D8D" w:rsidRPr="00B14D8D" w:rsidRDefault="00B14D8D" w:rsidP="00B14D8D">
      <w:pPr>
        <w:rPr>
          <w:rFonts w:cstheme="minorHAnsi"/>
          <w:color w:val="000000" w:themeColor="text1"/>
        </w:rPr>
      </w:pPr>
      <w:r w:rsidRPr="00B14D8D">
        <w:rPr>
          <w:rFonts w:cstheme="minorHAnsi"/>
          <w:color w:val="000000" w:themeColor="text1"/>
        </w:rPr>
        <w:t xml:space="preserve"> </w:t>
      </w:r>
      <w:del w:id="33" w:author="Acer" w:date="2020-05-12T20:18:00Z">
        <w:r w:rsidRPr="00B14D8D" w:rsidDel="002447C6">
          <w:rPr>
            <w:rFonts w:cstheme="minorHAnsi"/>
            <w:color w:val="000000" w:themeColor="text1"/>
          </w:rPr>
          <w:delText xml:space="preserve">- </w:delText>
        </w:r>
      </w:del>
      <w:ins w:id="34" w:author="Acer" w:date="2020-05-12T20:18:00Z">
        <w:r w:rsidR="002447C6">
          <w:rPr>
            <w:rFonts w:cstheme="minorHAnsi"/>
            <w:color w:val="000000" w:themeColor="text1"/>
            <w:lang w:val="cs-CZ"/>
          </w:rPr>
          <w:t>„</w:t>
        </w:r>
      </w:ins>
      <w:r w:rsidRPr="00B14D8D">
        <w:rPr>
          <w:rFonts w:cstheme="minorHAnsi"/>
          <w:color w:val="000000" w:themeColor="text1"/>
        </w:rPr>
        <w:t>Žabičko!</w:t>
      </w:r>
      <w:ins w:id="35" w:author="Acer" w:date="2020-05-12T20:18:00Z">
        <w:r w:rsidR="002447C6">
          <w:rPr>
            <w:rFonts w:cstheme="minorHAnsi"/>
            <w:color w:val="000000" w:themeColor="text1"/>
            <w:lang w:val="cs-CZ"/>
          </w:rPr>
          <w:t>“,</w:t>
        </w:r>
      </w:ins>
      <w:del w:id="36" w:author="Acer" w:date="2020-05-12T20:18:00Z">
        <w:r w:rsidRPr="00B14D8D" w:rsidDel="002447C6">
          <w:rPr>
            <w:rFonts w:cstheme="minorHAnsi"/>
            <w:color w:val="000000" w:themeColor="text1"/>
          </w:rPr>
          <w:delText xml:space="preserve"> - </w:delText>
        </w:r>
      </w:del>
      <w:ins w:id="37" w:author="Acer" w:date="2020-05-12T20:18:00Z">
        <w:r w:rsidR="002447C6">
          <w:rPr>
            <w:rFonts w:cstheme="minorHAnsi"/>
            <w:color w:val="000000" w:themeColor="text1"/>
            <w:lang w:val="cs-CZ"/>
          </w:rPr>
          <w:t xml:space="preserve"> </w:t>
        </w:r>
      </w:ins>
      <w:r w:rsidRPr="00B14D8D">
        <w:rPr>
          <w:rFonts w:cstheme="minorHAnsi"/>
          <w:color w:val="000000" w:themeColor="text1"/>
        </w:rPr>
        <w:t>křičel Karel.</w:t>
      </w:r>
    </w:p>
    <w:p w:rsidR="00B14D8D" w:rsidRPr="00B14D8D" w:rsidRDefault="00B14D8D" w:rsidP="00B14D8D">
      <w:pPr>
        <w:rPr>
          <w:rFonts w:cstheme="minorHAnsi"/>
          <w:color w:val="000000" w:themeColor="text1"/>
        </w:rPr>
      </w:pPr>
      <w:r w:rsidRPr="00B14D8D">
        <w:rPr>
          <w:rFonts w:cstheme="minorHAnsi"/>
          <w:color w:val="000000" w:themeColor="text1"/>
        </w:rPr>
        <w:t xml:space="preserve"> </w:t>
      </w:r>
      <w:ins w:id="38" w:author="Acer" w:date="2020-05-12T20:18:00Z">
        <w:r w:rsidR="002447C6">
          <w:rPr>
            <w:rFonts w:cstheme="minorHAnsi"/>
            <w:color w:val="000000" w:themeColor="text1"/>
            <w:lang w:val="cs-CZ"/>
          </w:rPr>
          <w:t>„</w:t>
        </w:r>
      </w:ins>
      <w:del w:id="39" w:author="Acer" w:date="2020-05-12T20:18:00Z">
        <w:r w:rsidRPr="00B14D8D" w:rsidDel="002447C6">
          <w:rPr>
            <w:rFonts w:cstheme="minorHAnsi"/>
            <w:color w:val="000000" w:themeColor="text1"/>
          </w:rPr>
          <w:delText xml:space="preserve">- </w:delText>
        </w:r>
      </w:del>
      <w:r w:rsidRPr="00B14D8D">
        <w:rPr>
          <w:rFonts w:cstheme="minorHAnsi"/>
          <w:color w:val="000000" w:themeColor="text1"/>
        </w:rPr>
        <w:t>Uuuuuu!</w:t>
      </w:r>
      <w:ins w:id="40" w:author="Acer" w:date="2020-05-12T20:18:00Z">
        <w:r w:rsidR="002447C6">
          <w:rPr>
            <w:rFonts w:cstheme="minorHAnsi"/>
            <w:color w:val="000000" w:themeColor="text1"/>
            <w:lang w:val="cs-CZ"/>
          </w:rPr>
          <w:t>“,</w:t>
        </w:r>
      </w:ins>
      <w:del w:id="41" w:author="Acer" w:date="2020-05-12T21:15:00Z">
        <w:r w:rsidRPr="00B14D8D" w:rsidDel="00DF27CF">
          <w:rPr>
            <w:rFonts w:cstheme="minorHAnsi"/>
            <w:color w:val="000000" w:themeColor="text1"/>
          </w:rPr>
          <w:delText xml:space="preserve"> -</w:delText>
        </w:r>
      </w:del>
      <w:r w:rsidRPr="00B14D8D">
        <w:rPr>
          <w:rFonts w:cstheme="minorHAnsi"/>
          <w:color w:val="000000" w:themeColor="text1"/>
        </w:rPr>
        <w:t xml:space="preserve"> řval pes.</w:t>
      </w:r>
    </w:p>
    <w:p w:rsidR="00B14D8D" w:rsidRPr="00B14D8D" w:rsidRDefault="00B14D8D" w:rsidP="00B14D8D">
      <w:pPr>
        <w:rPr>
          <w:rFonts w:cstheme="minorHAnsi"/>
          <w:color w:val="000000" w:themeColor="text1"/>
        </w:rPr>
      </w:pPr>
      <w:commentRangeStart w:id="42"/>
      <w:r w:rsidRPr="00B14D8D">
        <w:rPr>
          <w:rFonts w:cstheme="minorHAnsi"/>
          <w:color w:val="000000" w:themeColor="text1"/>
        </w:rPr>
        <w:t xml:space="preserve">Žába však nereagovala. </w:t>
      </w:r>
      <w:commentRangeEnd w:id="42"/>
      <w:r w:rsidR="00B67E74">
        <w:rPr>
          <w:rStyle w:val="Odkaznakoment"/>
        </w:rPr>
        <w:commentReference w:id="42"/>
      </w:r>
    </w:p>
    <w:p w:rsidR="00B14D8D" w:rsidRPr="00B14D8D" w:rsidRDefault="002447C6" w:rsidP="00B14D8D">
      <w:pPr>
        <w:rPr>
          <w:rFonts w:cstheme="minorHAnsi"/>
          <w:color w:val="000000" w:themeColor="text1"/>
        </w:rPr>
      </w:pPr>
      <w:ins w:id="43" w:author="Acer" w:date="2020-05-12T20:19:00Z">
        <w:r>
          <w:rPr>
            <w:rFonts w:cstheme="minorHAnsi"/>
            <w:color w:val="000000" w:themeColor="text1"/>
            <w:lang w:val="cs-CZ"/>
          </w:rPr>
          <w:t>„</w:t>
        </w:r>
      </w:ins>
      <w:del w:id="44" w:author="Acer" w:date="2020-05-12T20:19:00Z">
        <w:r w:rsidR="00B14D8D" w:rsidRPr="00B14D8D" w:rsidDel="002447C6">
          <w:rPr>
            <w:rFonts w:cstheme="minorHAnsi"/>
            <w:color w:val="000000" w:themeColor="text1"/>
          </w:rPr>
          <w:delText xml:space="preserve">- </w:delText>
        </w:r>
      </w:del>
      <w:r w:rsidR="00B14D8D" w:rsidRPr="00B14D8D">
        <w:rPr>
          <w:rFonts w:cstheme="minorHAnsi"/>
          <w:color w:val="000000" w:themeColor="text1"/>
        </w:rPr>
        <w:t>Tedy musíme jít do lesa,</w:t>
      </w:r>
      <w:ins w:id="45" w:author="Acer" w:date="2020-05-12T20:19:00Z">
        <w:r>
          <w:rPr>
            <w:rFonts w:cstheme="minorHAnsi"/>
            <w:color w:val="000000" w:themeColor="text1"/>
            <w:lang w:val="cs-CZ"/>
          </w:rPr>
          <w:t>“</w:t>
        </w:r>
      </w:ins>
      <w:del w:id="46" w:author="Acer" w:date="2020-05-12T20:19:00Z">
        <w:r w:rsidR="00B14D8D" w:rsidRPr="00B14D8D" w:rsidDel="002447C6">
          <w:rPr>
            <w:rFonts w:cstheme="minorHAnsi"/>
            <w:color w:val="000000" w:themeColor="text1"/>
          </w:rPr>
          <w:delText xml:space="preserve"> -</w:delText>
        </w:r>
      </w:del>
      <w:r w:rsidR="00B14D8D" w:rsidRPr="00B14D8D">
        <w:rPr>
          <w:rFonts w:cstheme="minorHAnsi"/>
          <w:color w:val="000000" w:themeColor="text1"/>
        </w:rPr>
        <w:t xml:space="preserve"> rozhodl Karel. V lese se štěstí </w:t>
      </w:r>
      <w:ins w:id="47" w:author="Acer" w:date="2020-05-12T20:19:00Z">
        <w:r w:rsidRPr="00B14D8D">
          <w:rPr>
            <w:rFonts w:cstheme="minorHAnsi"/>
            <w:color w:val="000000" w:themeColor="text1"/>
          </w:rPr>
          <w:t xml:space="preserve">na přátele </w:t>
        </w:r>
      </w:ins>
      <w:r w:rsidR="00B14D8D" w:rsidRPr="00B14D8D">
        <w:rPr>
          <w:rFonts w:cstheme="minorHAnsi"/>
          <w:color w:val="000000" w:themeColor="text1"/>
        </w:rPr>
        <w:t xml:space="preserve">okamžitě usmálo </w:t>
      </w:r>
      <w:del w:id="48" w:author="Acer" w:date="2020-05-12T20:19:00Z">
        <w:r w:rsidR="00B14D8D" w:rsidRPr="00B14D8D" w:rsidDel="002447C6">
          <w:rPr>
            <w:rFonts w:cstheme="minorHAnsi"/>
            <w:color w:val="000000" w:themeColor="text1"/>
          </w:rPr>
          <w:delText xml:space="preserve">na přátele </w:delText>
        </w:r>
      </w:del>
      <w:r w:rsidR="00B14D8D" w:rsidRPr="00B14D8D">
        <w:rPr>
          <w:rFonts w:cstheme="minorHAnsi"/>
          <w:color w:val="000000" w:themeColor="text1"/>
        </w:rPr>
        <w:t xml:space="preserve">-  hned našli noru. </w:t>
      </w:r>
    </w:p>
    <w:p w:rsidR="00B14D8D" w:rsidRPr="00B14D8D" w:rsidRDefault="002447C6" w:rsidP="00B14D8D">
      <w:pPr>
        <w:rPr>
          <w:rFonts w:cstheme="minorHAnsi"/>
          <w:color w:val="000000" w:themeColor="text1"/>
        </w:rPr>
      </w:pPr>
      <w:ins w:id="49" w:author="Acer" w:date="2020-05-12T20:19:00Z">
        <w:r>
          <w:rPr>
            <w:rFonts w:cstheme="minorHAnsi"/>
            <w:color w:val="000000" w:themeColor="text1"/>
            <w:lang w:val="cs-CZ"/>
          </w:rPr>
          <w:t>„</w:t>
        </w:r>
      </w:ins>
      <w:del w:id="50" w:author="Acer" w:date="2020-05-12T20:19:00Z">
        <w:r w:rsidR="00B14D8D" w:rsidRPr="00B14D8D" w:rsidDel="002447C6">
          <w:rPr>
            <w:rFonts w:cstheme="minorHAnsi"/>
            <w:color w:val="000000" w:themeColor="text1"/>
          </w:rPr>
          <w:delText xml:space="preserve">- </w:delText>
        </w:r>
      </w:del>
      <w:r w:rsidR="00B14D8D" w:rsidRPr="00B14D8D">
        <w:rPr>
          <w:rFonts w:cstheme="minorHAnsi"/>
          <w:color w:val="000000" w:themeColor="text1"/>
        </w:rPr>
        <w:t>Žába se samozřejmě schovala do nory,</w:t>
      </w:r>
      <w:ins w:id="51" w:author="Acer" w:date="2020-05-12T20:19:00Z">
        <w:r>
          <w:rPr>
            <w:rFonts w:cstheme="minorHAnsi"/>
            <w:color w:val="000000" w:themeColor="text1"/>
            <w:lang w:val="cs-CZ"/>
          </w:rPr>
          <w:t>“</w:t>
        </w:r>
      </w:ins>
      <w:del w:id="52" w:author="Acer" w:date="2020-05-12T20:19:00Z">
        <w:r w:rsidR="00B14D8D" w:rsidRPr="00B14D8D" w:rsidDel="002447C6">
          <w:rPr>
            <w:rFonts w:cstheme="minorHAnsi"/>
            <w:color w:val="000000" w:themeColor="text1"/>
          </w:rPr>
          <w:delText xml:space="preserve"> -</w:delText>
        </w:r>
      </w:del>
      <w:r w:rsidR="00B14D8D" w:rsidRPr="00B14D8D">
        <w:rPr>
          <w:rFonts w:cstheme="minorHAnsi"/>
          <w:color w:val="000000" w:themeColor="text1"/>
        </w:rPr>
        <w:t xml:space="preserve"> pochopil Karel a začal tu noru prohlížet.</w:t>
      </w:r>
    </w:p>
    <w:p w:rsidR="00B14D8D" w:rsidRPr="00B14D8D" w:rsidRDefault="00B14D8D" w:rsidP="00B14D8D">
      <w:pPr>
        <w:rPr>
          <w:rFonts w:cstheme="minorHAnsi"/>
          <w:color w:val="000000" w:themeColor="text1"/>
        </w:rPr>
      </w:pPr>
      <w:r w:rsidRPr="00B14D8D">
        <w:rPr>
          <w:rFonts w:cstheme="minorHAnsi"/>
          <w:color w:val="000000" w:themeColor="text1"/>
        </w:rPr>
        <w:t xml:space="preserve">Pes mezitím uviděl na stromě podivnou podlouhlou věc a velmi </w:t>
      </w:r>
      <w:del w:id="53" w:author="Acer" w:date="2020-05-12T20:20:00Z">
        <w:r w:rsidRPr="00B14D8D" w:rsidDel="00AA7BF3">
          <w:rPr>
            <w:rFonts w:cstheme="minorHAnsi"/>
            <w:color w:val="000000" w:themeColor="text1"/>
          </w:rPr>
          <w:delText xml:space="preserve">se </w:delText>
        </w:r>
      </w:del>
      <w:ins w:id="54" w:author="Acer" w:date="2020-05-12T20:20:00Z">
        <w:r w:rsidR="00AA7BF3">
          <w:rPr>
            <w:rFonts w:cstheme="minorHAnsi"/>
            <w:color w:val="000000" w:themeColor="text1"/>
            <w:lang w:val="cs-CZ"/>
          </w:rPr>
          <w:t>ho</w:t>
        </w:r>
        <w:r w:rsidR="00AA7BF3" w:rsidRPr="00B14D8D">
          <w:rPr>
            <w:rFonts w:cstheme="minorHAnsi"/>
            <w:color w:val="000000" w:themeColor="text1"/>
          </w:rPr>
          <w:t xml:space="preserve"> </w:t>
        </w:r>
      </w:ins>
      <w:r w:rsidRPr="00B14D8D">
        <w:rPr>
          <w:rFonts w:cstheme="minorHAnsi"/>
          <w:color w:val="000000" w:themeColor="text1"/>
        </w:rPr>
        <w:t>zajímal</w:t>
      </w:r>
      <w:ins w:id="55" w:author="Acer" w:date="2020-05-12T20:20:00Z">
        <w:r w:rsidR="00AA7BF3">
          <w:rPr>
            <w:rFonts w:cstheme="minorHAnsi"/>
            <w:color w:val="000000" w:themeColor="text1"/>
            <w:lang w:val="cs-CZ"/>
          </w:rPr>
          <w:t>o</w:t>
        </w:r>
      </w:ins>
      <w:r w:rsidRPr="00B14D8D">
        <w:rPr>
          <w:rFonts w:cstheme="minorHAnsi"/>
          <w:color w:val="000000" w:themeColor="text1"/>
        </w:rPr>
        <w:t>, co by to mohlo být. Jeho zběsilé skoky a hlasité štěkání velmi rychle přinesly výsledek.</w:t>
      </w:r>
    </w:p>
    <w:p w:rsidR="00B14D8D" w:rsidRPr="00B14D8D" w:rsidRDefault="00B14D8D" w:rsidP="00B14D8D">
      <w:pPr>
        <w:rPr>
          <w:rFonts w:cstheme="minorHAnsi"/>
          <w:color w:val="000000" w:themeColor="text1"/>
        </w:rPr>
      </w:pPr>
      <w:r w:rsidRPr="00B14D8D">
        <w:rPr>
          <w:rFonts w:cstheme="minorHAnsi"/>
          <w:color w:val="000000" w:themeColor="text1"/>
        </w:rPr>
        <w:t>Na ten hluk z nory vylezl velmi rozzuřený syslík. A z podlouhlé věci, která se ukázala jako skutečn</w:t>
      </w:r>
      <w:ins w:id="56" w:author="Acer" w:date="2020-05-12T21:19:00Z">
        <w:r w:rsidR="00DF27CF">
          <w:rPr>
            <w:rFonts w:cstheme="minorHAnsi"/>
            <w:color w:val="000000" w:themeColor="text1"/>
            <w:lang w:val="cs-CZ"/>
          </w:rPr>
          <w:t>é</w:t>
        </w:r>
      </w:ins>
      <w:del w:id="57" w:author="Acer" w:date="2020-05-12T21:19:00Z">
        <w:r w:rsidRPr="00B14D8D" w:rsidDel="00DF27CF">
          <w:rPr>
            <w:rFonts w:cstheme="minorHAnsi"/>
            <w:color w:val="000000" w:themeColor="text1"/>
          </w:rPr>
          <w:delText>ě</w:delText>
        </w:r>
      </w:del>
      <w:r w:rsidRPr="00B14D8D">
        <w:rPr>
          <w:rFonts w:cstheme="minorHAnsi"/>
          <w:color w:val="000000" w:themeColor="text1"/>
        </w:rPr>
        <w:t xml:space="preserve"> vosí hnízdo, vyletěly neméně rozzuřené vosy.</w:t>
      </w:r>
    </w:p>
    <w:p w:rsidR="00B14D8D" w:rsidRPr="00B14D8D" w:rsidRDefault="00B14D8D" w:rsidP="00B14D8D">
      <w:pPr>
        <w:rPr>
          <w:rFonts w:cstheme="minorHAnsi"/>
          <w:color w:val="000000" w:themeColor="text1"/>
        </w:rPr>
      </w:pPr>
      <w:r w:rsidRPr="00B14D8D">
        <w:rPr>
          <w:rFonts w:cstheme="minorHAnsi"/>
          <w:color w:val="000000" w:themeColor="text1"/>
        </w:rPr>
        <w:t>Karel okamžitě pochopil, že žába tady není a že je čas vzít nohy na ramena. Běžel velmi rychle, dokud neuviděl obrovský dub s velkou dutinou. Tak velkou, že by se v ní mohl schovat i malý chlap</w:t>
      </w:r>
      <w:proofErr w:type="spellStart"/>
      <w:ins w:id="58" w:author="Acer" w:date="2020-05-12T20:21:00Z">
        <w:r w:rsidR="00AA7BF3">
          <w:rPr>
            <w:rFonts w:cstheme="minorHAnsi"/>
            <w:color w:val="000000" w:themeColor="text1"/>
            <w:lang w:val="cs-CZ"/>
          </w:rPr>
          <w:t>ec</w:t>
        </w:r>
      </w:ins>
      <w:proofErr w:type="spellEnd"/>
      <w:r w:rsidRPr="00B14D8D">
        <w:rPr>
          <w:rFonts w:cstheme="minorHAnsi"/>
          <w:color w:val="000000" w:themeColor="text1"/>
        </w:rPr>
        <w:t xml:space="preserve">. Tak </w:t>
      </w:r>
      <w:r w:rsidRPr="00B14D8D">
        <w:rPr>
          <w:rFonts w:cstheme="minorHAnsi"/>
          <w:color w:val="000000" w:themeColor="text1"/>
        </w:rPr>
        <w:lastRenderedPageBreak/>
        <w:t xml:space="preserve">velkou, že tam už žila obrovská sova. Byla to právě ona, kdo okamžitě vylezl ze svého úkrytu, </w:t>
      </w:r>
      <w:commentRangeStart w:id="59"/>
      <w:r w:rsidRPr="00B14D8D">
        <w:rPr>
          <w:rFonts w:cstheme="minorHAnsi"/>
          <w:color w:val="000000" w:themeColor="text1"/>
        </w:rPr>
        <w:t>zabouchl křídla</w:t>
      </w:r>
      <w:commentRangeEnd w:id="59"/>
      <w:r w:rsidR="00310541">
        <w:rPr>
          <w:rStyle w:val="Odkaznakoment"/>
        </w:rPr>
        <w:commentReference w:id="59"/>
      </w:r>
      <w:r w:rsidRPr="00B14D8D">
        <w:rPr>
          <w:rFonts w:cstheme="minorHAnsi"/>
          <w:color w:val="000000" w:themeColor="text1"/>
        </w:rPr>
        <w:t xml:space="preserve"> a hrozivě křičel. </w:t>
      </w:r>
      <w:r w:rsidRPr="00C567CB">
        <w:rPr>
          <w:rFonts w:cstheme="minorHAnsi"/>
          <w:color w:val="000000" w:themeColor="text1"/>
        </w:rPr>
        <w:t>"</w:t>
      </w:r>
      <w:proofErr w:type="spellStart"/>
      <w:r w:rsidRPr="00B14D8D">
        <w:rPr>
          <w:rFonts w:cstheme="minorHAnsi"/>
          <w:color w:val="000000" w:themeColor="text1"/>
          <w:lang w:val="en-US"/>
        </w:rPr>
        <w:t>Nejsem</w:t>
      </w:r>
      <w:proofErr w:type="spellEnd"/>
      <w:r w:rsidRPr="00C567CB">
        <w:rPr>
          <w:rFonts w:cstheme="minorHAnsi"/>
          <w:color w:val="000000" w:themeColor="text1"/>
        </w:rPr>
        <w:t xml:space="preserve"> </w:t>
      </w:r>
      <w:proofErr w:type="spellStart"/>
      <w:r w:rsidRPr="00B14D8D">
        <w:rPr>
          <w:rFonts w:cstheme="minorHAnsi"/>
          <w:color w:val="000000" w:themeColor="text1"/>
          <w:lang w:val="en-US"/>
        </w:rPr>
        <w:t>tu</w:t>
      </w:r>
      <w:proofErr w:type="spellEnd"/>
      <w:r w:rsidRPr="00C567CB">
        <w:rPr>
          <w:rFonts w:cstheme="minorHAnsi"/>
          <w:color w:val="000000" w:themeColor="text1"/>
        </w:rPr>
        <w:t xml:space="preserve"> </w:t>
      </w:r>
      <w:r w:rsidRPr="00B14D8D">
        <w:rPr>
          <w:rFonts w:cstheme="minorHAnsi"/>
          <w:color w:val="000000" w:themeColor="text1"/>
          <w:lang w:val="en-US"/>
        </w:rPr>
        <w:t>v</w:t>
      </w:r>
      <w:r w:rsidRPr="00C567CB">
        <w:rPr>
          <w:rFonts w:cstheme="minorHAnsi"/>
          <w:color w:val="000000" w:themeColor="text1"/>
        </w:rPr>
        <w:t>í</w:t>
      </w:r>
      <w:r w:rsidRPr="00B14D8D">
        <w:rPr>
          <w:rFonts w:cstheme="minorHAnsi"/>
          <w:color w:val="000000" w:themeColor="text1"/>
          <w:lang w:val="en-US"/>
        </w:rPr>
        <w:t>t</w:t>
      </w:r>
      <w:r w:rsidRPr="00C567CB">
        <w:rPr>
          <w:rFonts w:cstheme="minorHAnsi"/>
          <w:color w:val="000000" w:themeColor="text1"/>
        </w:rPr>
        <w:t>á</w:t>
      </w:r>
      <w:r w:rsidRPr="00B14D8D">
        <w:rPr>
          <w:rFonts w:cstheme="minorHAnsi"/>
          <w:color w:val="000000" w:themeColor="text1"/>
          <w:lang w:val="en-US"/>
        </w:rPr>
        <w:t>n</w:t>
      </w:r>
      <w:r w:rsidRPr="00C567CB">
        <w:rPr>
          <w:rFonts w:cstheme="minorHAnsi"/>
          <w:color w:val="000000" w:themeColor="text1"/>
        </w:rPr>
        <w:t xml:space="preserve">," </w:t>
      </w:r>
      <w:del w:id="60" w:author="Acer" w:date="2020-05-12T20:22:00Z">
        <w:r w:rsidRPr="00C567CB" w:rsidDel="00AA7BF3">
          <w:rPr>
            <w:rFonts w:cstheme="minorHAnsi"/>
            <w:color w:val="000000" w:themeColor="text1"/>
          </w:rPr>
          <w:delText>–</w:delText>
        </w:r>
      </w:del>
      <w:r w:rsidRPr="00C567CB">
        <w:rPr>
          <w:rFonts w:cstheme="minorHAnsi"/>
          <w:color w:val="000000" w:themeColor="text1"/>
        </w:rPr>
        <w:t xml:space="preserve"> </w:t>
      </w:r>
      <w:proofErr w:type="spellStart"/>
      <w:r w:rsidRPr="00B14D8D">
        <w:rPr>
          <w:rFonts w:cstheme="minorHAnsi"/>
          <w:color w:val="000000" w:themeColor="text1"/>
          <w:lang w:val="en-US"/>
        </w:rPr>
        <w:t>hned</w:t>
      </w:r>
      <w:proofErr w:type="spellEnd"/>
      <w:r w:rsidRPr="00C567CB">
        <w:rPr>
          <w:rFonts w:cstheme="minorHAnsi"/>
          <w:color w:val="000000" w:themeColor="text1"/>
        </w:rPr>
        <w:t xml:space="preserve"> </w:t>
      </w:r>
      <w:proofErr w:type="spellStart"/>
      <w:r w:rsidRPr="00B14D8D">
        <w:rPr>
          <w:rFonts w:cstheme="minorHAnsi"/>
          <w:color w:val="000000" w:themeColor="text1"/>
          <w:lang w:val="en-US"/>
        </w:rPr>
        <w:t>pochopil</w:t>
      </w:r>
      <w:proofErr w:type="spellEnd"/>
      <w:r w:rsidRPr="00C567CB">
        <w:rPr>
          <w:rFonts w:cstheme="minorHAnsi"/>
          <w:color w:val="000000" w:themeColor="text1"/>
        </w:rPr>
        <w:t xml:space="preserve"> </w:t>
      </w:r>
      <w:r w:rsidRPr="00B14D8D">
        <w:rPr>
          <w:rFonts w:cstheme="minorHAnsi"/>
          <w:color w:val="000000" w:themeColor="text1"/>
          <w:lang w:val="en-US"/>
        </w:rPr>
        <w:t>Karel</w:t>
      </w:r>
      <w:r w:rsidRPr="00C567CB">
        <w:rPr>
          <w:rFonts w:cstheme="minorHAnsi"/>
          <w:color w:val="000000" w:themeColor="text1"/>
        </w:rPr>
        <w:t xml:space="preserve"> </w:t>
      </w:r>
      <w:r w:rsidRPr="00B14D8D">
        <w:rPr>
          <w:rFonts w:cstheme="minorHAnsi"/>
          <w:color w:val="000000" w:themeColor="text1"/>
          <w:lang w:val="en-US"/>
        </w:rPr>
        <w:t>a</w:t>
      </w:r>
      <w:r w:rsidRPr="00C567CB">
        <w:rPr>
          <w:rFonts w:cstheme="minorHAnsi"/>
          <w:color w:val="000000" w:themeColor="text1"/>
        </w:rPr>
        <w:t xml:space="preserve"> </w:t>
      </w:r>
      <w:proofErr w:type="spellStart"/>
      <w:r w:rsidRPr="00B14D8D">
        <w:rPr>
          <w:rFonts w:cstheme="minorHAnsi"/>
          <w:color w:val="000000" w:themeColor="text1"/>
          <w:lang w:val="en-US"/>
        </w:rPr>
        <w:t>za</w:t>
      </w:r>
      <w:proofErr w:type="spellEnd"/>
      <w:r w:rsidRPr="00C567CB">
        <w:rPr>
          <w:rFonts w:cstheme="minorHAnsi"/>
          <w:color w:val="000000" w:themeColor="text1"/>
        </w:rPr>
        <w:t>č</w:t>
      </w:r>
      <w:r w:rsidRPr="00B14D8D">
        <w:rPr>
          <w:rFonts w:cstheme="minorHAnsi"/>
          <w:color w:val="000000" w:themeColor="text1"/>
          <w:lang w:val="en-US"/>
        </w:rPr>
        <w:t>al</w:t>
      </w:r>
      <w:r w:rsidRPr="00C567CB">
        <w:rPr>
          <w:rFonts w:cstheme="minorHAnsi"/>
          <w:color w:val="000000" w:themeColor="text1"/>
        </w:rPr>
        <w:t xml:space="preserve"> </w:t>
      </w:r>
      <w:r w:rsidRPr="00B14D8D">
        <w:rPr>
          <w:rFonts w:cstheme="minorHAnsi"/>
          <w:color w:val="000000" w:themeColor="text1"/>
          <w:lang w:val="en-US"/>
        </w:rPr>
        <w:t>se</w:t>
      </w:r>
      <w:r w:rsidRPr="00C567CB">
        <w:rPr>
          <w:rFonts w:cstheme="minorHAnsi"/>
          <w:color w:val="000000" w:themeColor="text1"/>
        </w:rPr>
        <w:t xml:space="preserve"> </w:t>
      </w:r>
      <w:ins w:id="61" w:author="Acer" w:date="2020-05-12T20:22:00Z">
        <w:r w:rsidR="00AA7BF3" w:rsidRPr="00B14D8D">
          <w:rPr>
            <w:rFonts w:cstheme="minorHAnsi"/>
            <w:color w:val="000000" w:themeColor="text1"/>
            <w:lang w:val="en-US"/>
          </w:rPr>
          <w:t>p</w:t>
        </w:r>
        <w:r w:rsidR="00AA7BF3" w:rsidRPr="00C567CB">
          <w:rPr>
            <w:rFonts w:cstheme="minorHAnsi"/>
            <w:color w:val="000000" w:themeColor="text1"/>
          </w:rPr>
          <w:t>ř</w:t>
        </w:r>
        <w:proofErr w:type="spellStart"/>
        <w:r w:rsidR="00AA7BF3" w:rsidRPr="00B14D8D">
          <w:rPr>
            <w:rFonts w:cstheme="minorHAnsi"/>
            <w:color w:val="000000" w:themeColor="text1"/>
            <w:lang w:val="en-US"/>
          </w:rPr>
          <w:t>ed</w:t>
        </w:r>
        <w:proofErr w:type="spellEnd"/>
        <w:r w:rsidR="00AA7BF3" w:rsidRPr="00C567CB">
          <w:rPr>
            <w:rFonts w:cstheme="minorHAnsi"/>
            <w:color w:val="000000" w:themeColor="text1"/>
          </w:rPr>
          <w:t xml:space="preserve"> </w:t>
        </w:r>
        <w:proofErr w:type="spellStart"/>
        <w:r w:rsidR="00AA7BF3" w:rsidRPr="00B14D8D">
          <w:rPr>
            <w:rFonts w:cstheme="minorHAnsi"/>
            <w:color w:val="000000" w:themeColor="text1"/>
            <w:lang w:val="en-US"/>
          </w:rPr>
          <w:t>sovou</w:t>
        </w:r>
        <w:proofErr w:type="spellEnd"/>
        <w:r w:rsidR="00AA7BF3">
          <w:rPr>
            <w:rFonts w:cstheme="minorHAnsi"/>
            <w:color w:val="000000" w:themeColor="text1"/>
            <w:lang w:val="en-US"/>
          </w:rPr>
          <w:t xml:space="preserve"> </w:t>
        </w:r>
        <w:r w:rsidR="00AA7BF3" w:rsidRPr="00B14D8D">
          <w:rPr>
            <w:rFonts w:cstheme="minorHAnsi"/>
            <w:color w:val="000000" w:themeColor="text1"/>
            <w:lang w:val="en-US"/>
          </w:rPr>
          <w:t xml:space="preserve"> </w:t>
        </w:r>
      </w:ins>
      <w:proofErr w:type="spellStart"/>
      <w:r w:rsidRPr="00B14D8D">
        <w:rPr>
          <w:rFonts w:cstheme="minorHAnsi"/>
          <w:color w:val="000000" w:themeColor="text1"/>
          <w:lang w:val="en-US"/>
        </w:rPr>
        <w:t>zachra</w:t>
      </w:r>
      <w:proofErr w:type="spellEnd"/>
      <w:r w:rsidRPr="00C567CB">
        <w:rPr>
          <w:rFonts w:cstheme="minorHAnsi"/>
          <w:color w:val="000000" w:themeColor="text1"/>
        </w:rPr>
        <w:t>ň</w:t>
      </w:r>
      <w:proofErr w:type="spellStart"/>
      <w:r w:rsidRPr="00B14D8D">
        <w:rPr>
          <w:rFonts w:cstheme="minorHAnsi"/>
          <w:color w:val="000000" w:themeColor="text1"/>
          <w:lang w:val="en-US"/>
        </w:rPr>
        <w:t>ovat</w:t>
      </w:r>
      <w:proofErr w:type="spellEnd"/>
      <w:del w:id="62" w:author="Acer" w:date="2020-05-12T20:22:00Z">
        <w:r w:rsidRPr="00C567CB" w:rsidDel="00AA7BF3">
          <w:rPr>
            <w:rFonts w:cstheme="minorHAnsi"/>
            <w:color w:val="000000" w:themeColor="text1"/>
          </w:rPr>
          <w:delText xml:space="preserve"> </w:delText>
        </w:r>
        <w:r w:rsidRPr="00B14D8D" w:rsidDel="00AA7BF3">
          <w:rPr>
            <w:rFonts w:cstheme="minorHAnsi"/>
            <w:color w:val="000000" w:themeColor="text1"/>
            <w:lang w:val="en-US"/>
          </w:rPr>
          <w:delText>u</w:delText>
        </w:r>
        <w:r w:rsidRPr="00C567CB" w:rsidDel="00AA7BF3">
          <w:rPr>
            <w:rFonts w:cstheme="minorHAnsi"/>
            <w:color w:val="000000" w:themeColor="text1"/>
          </w:rPr>
          <w:delText xml:space="preserve">ž </w:delText>
        </w:r>
        <w:r w:rsidRPr="00B14D8D" w:rsidDel="00AA7BF3">
          <w:rPr>
            <w:rFonts w:cstheme="minorHAnsi"/>
            <w:color w:val="000000" w:themeColor="text1"/>
            <w:lang w:val="en-US"/>
          </w:rPr>
          <w:delText>p</w:delText>
        </w:r>
        <w:r w:rsidRPr="00C567CB" w:rsidDel="00AA7BF3">
          <w:rPr>
            <w:rFonts w:cstheme="minorHAnsi"/>
            <w:color w:val="000000" w:themeColor="text1"/>
          </w:rPr>
          <w:delText>ř</w:delText>
        </w:r>
        <w:r w:rsidRPr="00B14D8D" w:rsidDel="00AA7BF3">
          <w:rPr>
            <w:rFonts w:cstheme="minorHAnsi"/>
            <w:color w:val="000000" w:themeColor="text1"/>
            <w:lang w:val="en-US"/>
          </w:rPr>
          <w:delText>ed</w:delText>
        </w:r>
        <w:r w:rsidRPr="00C567CB" w:rsidDel="00AA7BF3">
          <w:rPr>
            <w:rFonts w:cstheme="minorHAnsi"/>
            <w:color w:val="000000" w:themeColor="text1"/>
          </w:rPr>
          <w:delText xml:space="preserve"> </w:delText>
        </w:r>
        <w:r w:rsidRPr="00B14D8D" w:rsidDel="00AA7BF3">
          <w:rPr>
            <w:rFonts w:cstheme="minorHAnsi"/>
            <w:color w:val="000000" w:themeColor="text1"/>
            <w:lang w:val="en-US"/>
          </w:rPr>
          <w:delText>sovou</w:delText>
        </w:r>
      </w:del>
      <w:r w:rsidRPr="00C567CB">
        <w:rPr>
          <w:rFonts w:cstheme="minorHAnsi"/>
          <w:color w:val="000000" w:themeColor="text1"/>
        </w:rPr>
        <w:t xml:space="preserve">. </w:t>
      </w:r>
      <w:r w:rsidRPr="00B14D8D">
        <w:rPr>
          <w:rFonts w:cstheme="minorHAnsi"/>
          <w:color w:val="000000" w:themeColor="text1"/>
        </w:rPr>
        <w:t>Náhle děsivou rychlostí kolem něj proběhl pes. Honily ho vosy.</w:t>
      </w:r>
    </w:p>
    <w:p w:rsidR="00B14D8D" w:rsidRPr="00B14D8D" w:rsidRDefault="00B14D8D" w:rsidP="00B14D8D">
      <w:pPr>
        <w:rPr>
          <w:rFonts w:cstheme="minorHAnsi"/>
          <w:color w:val="000000" w:themeColor="text1"/>
        </w:rPr>
      </w:pPr>
      <w:r w:rsidRPr="00C567CB">
        <w:rPr>
          <w:rFonts w:cstheme="minorHAnsi"/>
          <w:color w:val="000000" w:themeColor="text1"/>
          <w:lang w:val="fr-FR"/>
        </w:rPr>
        <w:t>Nakonec se sova unavila</w:t>
      </w:r>
      <w:ins w:id="63" w:author="Acer" w:date="2020-05-12T20:22:00Z">
        <w:r w:rsidR="00AA7BF3">
          <w:rPr>
            <w:rFonts w:cstheme="minorHAnsi"/>
            <w:color w:val="000000" w:themeColor="text1"/>
            <w:lang w:val="fr-FR"/>
          </w:rPr>
          <w:t>, přestala</w:t>
        </w:r>
      </w:ins>
      <w:r w:rsidRPr="00C567CB">
        <w:rPr>
          <w:rFonts w:cstheme="minorHAnsi"/>
          <w:color w:val="000000" w:themeColor="text1"/>
          <w:lang w:val="fr-FR"/>
        </w:rPr>
        <w:t xml:space="preserve"> honit nešťastné dítě a usadila se na větvi. </w:t>
      </w:r>
      <w:r w:rsidRPr="00B14D8D">
        <w:rPr>
          <w:rFonts w:cstheme="minorHAnsi"/>
          <w:color w:val="000000" w:themeColor="text1"/>
        </w:rPr>
        <w:t>Karel se rozhlédl a uvědomil si, že se ztratil v lese a neví, kde teď je jeho pes a kde je jeho dům. Aby se zorientoval,</w:t>
      </w:r>
      <w:del w:id="64" w:author="Acer" w:date="2020-05-12T20:23:00Z">
        <w:r w:rsidRPr="00B14D8D" w:rsidDel="00AA7BF3">
          <w:rPr>
            <w:rFonts w:cstheme="minorHAnsi"/>
            <w:color w:val="000000" w:themeColor="text1"/>
          </w:rPr>
          <w:delText xml:space="preserve"> Karel </w:delText>
        </w:r>
      </w:del>
      <w:r w:rsidRPr="00B14D8D">
        <w:rPr>
          <w:rFonts w:cstheme="minorHAnsi"/>
          <w:color w:val="000000" w:themeColor="text1"/>
        </w:rPr>
        <w:t xml:space="preserve">vylezl na vysoký kámen, popadl větve nějakého stromu a začal ječet. Na tento křik se okamžitě přihnal </w:t>
      </w:r>
      <w:ins w:id="65" w:author="Acer" w:date="2020-05-12T20:23:00Z">
        <w:r w:rsidR="00AA7BF3" w:rsidRPr="00B14D8D">
          <w:rPr>
            <w:rFonts w:cstheme="minorHAnsi"/>
            <w:color w:val="000000" w:themeColor="text1"/>
          </w:rPr>
          <w:t>vosami</w:t>
        </w:r>
        <w:r w:rsidR="00AA7BF3" w:rsidRPr="00B14D8D">
          <w:rPr>
            <w:rFonts w:cstheme="minorHAnsi"/>
            <w:color w:val="000000" w:themeColor="text1"/>
          </w:rPr>
          <w:t xml:space="preserve"> </w:t>
        </w:r>
      </w:ins>
      <w:r w:rsidRPr="00B14D8D">
        <w:rPr>
          <w:rFonts w:cstheme="minorHAnsi"/>
          <w:color w:val="000000" w:themeColor="text1"/>
        </w:rPr>
        <w:t xml:space="preserve">pokousaný </w:t>
      </w:r>
      <w:del w:id="66" w:author="Acer" w:date="2020-05-12T20:23:00Z">
        <w:r w:rsidRPr="00B14D8D" w:rsidDel="00AA7BF3">
          <w:rPr>
            <w:rFonts w:cstheme="minorHAnsi"/>
            <w:color w:val="000000" w:themeColor="text1"/>
          </w:rPr>
          <w:delText xml:space="preserve">vosami </w:delText>
        </w:r>
      </w:del>
      <w:r w:rsidRPr="00B14D8D">
        <w:rPr>
          <w:rFonts w:cstheme="minorHAnsi"/>
          <w:color w:val="000000" w:themeColor="text1"/>
        </w:rPr>
        <w:t>pes, který byl nedaleko.</w:t>
      </w:r>
    </w:p>
    <w:p w:rsidR="00B14D8D" w:rsidRPr="00B14D8D" w:rsidRDefault="00B14D8D" w:rsidP="00B14D8D">
      <w:pPr>
        <w:rPr>
          <w:rFonts w:cstheme="minorHAnsi"/>
          <w:color w:val="000000" w:themeColor="text1"/>
        </w:rPr>
      </w:pPr>
      <w:r w:rsidRPr="00B14D8D">
        <w:rPr>
          <w:rFonts w:cstheme="minorHAnsi"/>
          <w:color w:val="000000" w:themeColor="text1"/>
        </w:rPr>
        <w:t xml:space="preserve">Ale ze stejného křiku to, co chlapec </w:t>
      </w:r>
      <w:del w:id="67" w:author="Acer" w:date="2020-05-12T20:23:00Z">
        <w:r w:rsidRPr="00B14D8D" w:rsidDel="00AA7BF3">
          <w:rPr>
            <w:rFonts w:cstheme="minorHAnsi"/>
            <w:color w:val="000000" w:themeColor="text1"/>
          </w:rPr>
          <w:delText xml:space="preserve">vzal </w:delText>
        </w:r>
      </w:del>
      <w:ins w:id="68" w:author="Acer" w:date="2020-05-12T20:23:00Z">
        <w:r w:rsidR="00AA7BF3">
          <w:rPr>
            <w:rFonts w:cstheme="minorHAnsi"/>
            <w:color w:val="000000" w:themeColor="text1"/>
            <w:lang w:val="cs-CZ"/>
          </w:rPr>
          <w:t>pokládal</w:t>
        </w:r>
        <w:r w:rsidR="00AA7BF3" w:rsidRPr="00B14D8D">
          <w:rPr>
            <w:rFonts w:cstheme="minorHAnsi"/>
            <w:color w:val="000000" w:themeColor="text1"/>
          </w:rPr>
          <w:t xml:space="preserve"> </w:t>
        </w:r>
      </w:ins>
      <w:r w:rsidRPr="00B14D8D">
        <w:rPr>
          <w:rFonts w:cstheme="minorHAnsi"/>
          <w:color w:val="000000" w:themeColor="text1"/>
        </w:rPr>
        <w:t>za větve stromu, se vyděsilo a ukázalo se, že je</w:t>
      </w:r>
      <w:ins w:id="69" w:author="Acer" w:date="2020-05-12T20:24:00Z">
        <w:r w:rsidR="00AA7BF3">
          <w:rPr>
            <w:rFonts w:cstheme="minorHAnsi"/>
            <w:color w:val="000000" w:themeColor="text1"/>
            <w:lang w:val="cs-CZ"/>
          </w:rPr>
          <w:t xml:space="preserve"> to</w:t>
        </w:r>
      </w:ins>
      <w:r w:rsidRPr="00B14D8D">
        <w:rPr>
          <w:rFonts w:cstheme="minorHAnsi"/>
          <w:color w:val="000000" w:themeColor="text1"/>
        </w:rPr>
        <w:t xml:space="preserve"> velký, vystrašený a velice </w:t>
      </w:r>
      <w:commentRangeStart w:id="70"/>
      <w:r w:rsidRPr="00AA7BF3">
        <w:rPr>
          <w:rFonts w:cstheme="minorHAnsi"/>
          <w:color w:val="000000" w:themeColor="text1"/>
          <w:highlight w:val="yellow"/>
          <w:rPrChange w:id="71" w:author="Acer" w:date="2020-05-12T20:26:00Z">
            <w:rPr>
              <w:rFonts w:cstheme="minorHAnsi"/>
              <w:color w:val="000000" w:themeColor="text1"/>
            </w:rPr>
          </w:rPrChange>
        </w:rPr>
        <w:t>rohatý</w:t>
      </w:r>
      <w:commentRangeEnd w:id="70"/>
      <w:r w:rsidR="00AA7BF3" w:rsidRPr="00AA7BF3">
        <w:rPr>
          <w:rStyle w:val="Odkaznakoment"/>
          <w:highlight w:val="yellow"/>
          <w:rPrChange w:id="72" w:author="Acer" w:date="2020-05-12T20:26:00Z">
            <w:rPr>
              <w:rStyle w:val="Odkaznakoment"/>
            </w:rPr>
          </w:rPrChange>
        </w:rPr>
        <w:commentReference w:id="70"/>
      </w:r>
      <w:r w:rsidRPr="00AA7BF3">
        <w:rPr>
          <w:rFonts w:cstheme="minorHAnsi"/>
          <w:color w:val="000000" w:themeColor="text1"/>
          <w:highlight w:val="yellow"/>
          <w:rPrChange w:id="73" w:author="Acer" w:date="2020-05-12T20:26:00Z">
            <w:rPr>
              <w:rFonts w:cstheme="minorHAnsi"/>
              <w:color w:val="000000" w:themeColor="text1"/>
            </w:rPr>
          </w:rPrChange>
        </w:rPr>
        <w:t xml:space="preserve"> jelen</w:t>
      </w:r>
      <w:r w:rsidRPr="00B14D8D">
        <w:rPr>
          <w:rFonts w:cstheme="minorHAnsi"/>
          <w:color w:val="000000" w:themeColor="text1"/>
        </w:rPr>
        <w:t xml:space="preserve">. Jelen se vrhl na útěk a chlapec, který uvízl mezi jeho </w:t>
      </w:r>
      <w:r w:rsidRPr="00AA7BF3">
        <w:rPr>
          <w:rFonts w:cstheme="minorHAnsi"/>
          <w:color w:val="000000" w:themeColor="text1"/>
          <w:highlight w:val="yellow"/>
          <w:rPrChange w:id="74" w:author="Acer" w:date="2020-05-12T20:26:00Z">
            <w:rPr>
              <w:rFonts w:cstheme="minorHAnsi"/>
              <w:color w:val="000000" w:themeColor="text1"/>
            </w:rPr>
          </w:rPrChange>
        </w:rPr>
        <w:t>rohy</w:t>
      </w:r>
      <w:r w:rsidRPr="00B14D8D">
        <w:rPr>
          <w:rFonts w:cstheme="minorHAnsi"/>
          <w:color w:val="000000" w:themeColor="text1"/>
        </w:rPr>
        <w:t xml:space="preserve">, </w:t>
      </w:r>
      <w:ins w:id="75" w:author="Acer" w:date="2020-05-12T20:25:00Z">
        <w:r w:rsidR="00AA7BF3" w:rsidRPr="00B14D8D">
          <w:rPr>
            <w:rFonts w:cstheme="minorHAnsi"/>
            <w:color w:val="000000" w:themeColor="text1"/>
          </w:rPr>
          <w:t>se</w:t>
        </w:r>
        <w:r w:rsidR="00AA7BF3" w:rsidRPr="00B14D8D">
          <w:rPr>
            <w:rFonts w:cstheme="minorHAnsi"/>
            <w:color w:val="000000" w:themeColor="text1"/>
          </w:rPr>
          <w:t xml:space="preserve"> </w:t>
        </w:r>
      </w:ins>
      <w:r w:rsidRPr="00B14D8D">
        <w:rPr>
          <w:rFonts w:cstheme="minorHAnsi"/>
          <w:color w:val="000000" w:themeColor="text1"/>
        </w:rPr>
        <w:t xml:space="preserve">chytil </w:t>
      </w:r>
      <w:del w:id="76" w:author="Acer" w:date="2020-05-12T20:25:00Z">
        <w:r w:rsidRPr="00B14D8D" w:rsidDel="00AA7BF3">
          <w:rPr>
            <w:rFonts w:cstheme="minorHAnsi"/>
            <w:color w:val="000000" w:themeColor="text1"/>
          </w:rPr>
          <w:delText xml:space="preserve">se jeho </w:delText>
        </w:r>
      </w:del>
      <w:r w:rsidRPr="00B14D8D">
        <w:rPr>
          <w:rFonts w:cstheme="minorHAnsi"/>
          <w:color w:val="000000" w:themeColor="text1"/>
        </w:rPr>
        <w:t xml:space="preserve">za </w:t>
      </w:r>
      <w:ins w:id="77" w:author="Acer" w:date="2020-05-12T20:25:00Z">
        <w:r w:rsidR="00AA7BF3" w:rsidRPr="00B14D8D">
          <w:rPr>
            <w:rFonts w:cstheme="minorHAnsi"/>
            <w:color w:val="000000" w:themeColor="text1"/>
          </w:rPr>
          <w:t>jeho</w:t>
        </w:r>
        <w:r w:rsidR="00AA7BF3" w:rsidRPr="00B14D8D">
          <w:rPr>
            <w:rFonts w:cstheme="minorHAnsi"/>
            <w:color w:val="000000" w:themeColor="text1"/>
          </w:rPr>
          <w:t xml:space="preserve"> </w:t>
        </w:r>
      </w:ins>
      <w:r w:rsidRPr="00B14D8D">
        <w:rPr>
          <w:rFonts w:cstheme="minorHAnsi"/>
          <w:color w:val="000000" w:themeColor="text1"/>
        </w:rPr>
        <w:t xml:space="preserve">srst a řval hrůzou ještě hlasitěji. A mezi nohama jelena </w:t>
      </w:r>
      <w:commentRangeStart w:id="78"/>
      <w:r w:rsidRPr="00B14D8D">
        <w:rPr>
          <w:rFonts w:cstheme="minorHAnsi"/>
          <w:color w:val="000000" w:themeColor="text1"/>
        </w:rPr>
        <w:t>se hnal ze všech sil vyděšený pes</w:t>
      </w:r>
      <w:commentRangeEnd w:id="78"/>
      <w:r w:rsidR="00370DC5">
        <w:rPr>
          <w:rStyle w:val="Odkaznakoment"/>
        </w:rPr>
        <w:commentReference w:id="78"/>
      </w:r>
      <w:r w:rsidRPr="00B14D8D">
        <w:rPr>
          <w:rFonts w:cstheme="minorHAnsi"/>
          <w:color w:val="000000" w:themeColor="text1"/>
        </w:rPr>
        <w:t xml:space="preserve">. </w:t>
      </w:r>
    </w:p>
    <w:p w:rsidR="00B14D8D" w:rsidRPr="00B14D8D" w:rsidDel="00AA7BF3" w:rsidRDefault="00B14D8D" w:rsidP="00B14D8D">
      <w:pPr>
        <w:rPr>
          <w:del w:id="79" w:author="Acer" w:date="2020-05-12T20:29:00Z"/>
          <w:rFonts w:cstheme="minorHAnsi"/>
          <w:color w:val="000000" w:themeColor="text1"/>
        </w:rPr>
      </w:pPr>
      <w:r w:rsidRPr="00B14D8D">
        <w:rPr>
          <w:rFonts w:cstheme="minorHAnsi"/>
          <w:color w:val="000000" w:themeColor="text1"/>
        </w:rPr>
        <w:t xml:space="preserve">Celá tato situace nepřispěla k rozumnému jelenímu chování, a proto jelen utíkal jako vzteklý. A najednou se náhle </w:t>
      </w:r>
      <w:ins w:id="80" w:author="Acer" w:date="2020-05-12T20:26:00Z">
        <w:r w:rsidR="00AA7BF3">
          <w:rPr>
            <w:rFonts w:cstheme="minorHAnsi"/>
            <w:color w:val="000000" w:themeColor="text1"/>
            <w:lang w:val="cs-CZ"/>
          </w:rPr>
          <w:t>za</w:t>
        </w:r>
      </w:ins>
      <w:del w:id="81" w:author="Acer" w:date="2020-05-12T20:26:00Z">
        <w:r w:rsidRPr="00B14D8D" w:rsidDel="00AA7BF3">
          <w:rPr>
            <w:rFonts w:cstheme="minorHAnsi"/>
            <w:color w:val="000000" w:themeColor="text1"/>
          </w:rPr>
          <w:delText>po</w:delText>
        </w:r>
      </w:del>
      <w:r w:rsidRPr="00B14D8D">
        <w:rPr>
          <w:rFonts w:cstheme="minorHAnsi"/>
          <w:color w:val="000000" w:themeColor="text1"/>
        </w:rPr>
        <w:t>stavil jako přibitý na samém okraji útesu</w:t>
      </w:r>
      <w:del w:id="82" w:author="Acer" w:date="2020-05-12T20:26:00Z">
        <w:r w:rsidRPr="00B14D8D" w:rsidDel="00AA7BF3">
          <w:rPr>
            <w:rFonts w:cstheme="minorHAnsi"/>
            <w:color w:val="000000" w:themeColor="text1"/>
          </w:rPr>
          <w:delText>, sotva se zastavil</w:delText>
        </w:r>
      </w:del>
      <w:r w:rsidRPr="00B14D8D">
        <w:rPr>
          <w:rFonts w:cstheme="minorHAnsi"/>
          <w:color w:val="000000" w:themeColor="text1"/>
        </w:rPr>
        <w:t xml:space="preserve">. Ale pes se zastavit nestihl. A chlapec se nedokázal udržet mezi rozvětvenými </w:t>
      </w:r>
      <w:r w:rsidRPr="00AA7BF3">
        <w:rPr>
          <w:rFonts w:cstheme="minorHAnsi"/>
          <w:color w:val="000000" w:themeColor="text1"/>
          <w:highlight w:val="yellow"/>
          <w:rPrChange w:id="83" w:author="Acer" w:date="2020-05-12T20:26:00Z">
            <w:rPr>
              <w:rFonts w:cstheme="minorHAnsi"/>
              <w:color w:val="000000" w:themeColor="text1"/>
            </w:rPr>
          </w:rPrChange>
        </w:rPr>
        <w:t>rohy</w:t>
      </w:r>
      <w:r w:rsidRPr="00B14D8D">
        <w:rPr>
          <w:rFonts w:cstheme="minorHAnsi"/>
          <w:color w:val="000000" w:themeColor="text1"/>
        </w:rPr>
        <w:t xml:space="preserve">. Takže oba letěli dolů. </w:t>
      </w:r>
      <w:del w:id="84" w:author="Acer" w:date="2020-05-12T20:27:00Z">
        <w:r w:rsidRPr="00B14D8D" w:rsidDel="00AA7BF3">
          <w:rPr>
            <w:rFonts w:cstheme="minorHAnsi"/>
            <w:color w:val="000000" w:themeColor="text1"/>
          </w:rPr>
          <w:delText xml:space="preserve">Na jejich </w:delText>
        </w:r>
      </w:del>
      <w:ins w:id="85" w:author="Acer" w:date="2020-05-12T20:27:00Z">
        <w:r w:rsidR="00AA7BF3" w:rsidRPr="00B14D8D">
          <w:rPr>
            <w:rFonts w:cstheme="minorHAnsi"/>
            <w:color w:val="000000" w:themeColor="text1"/>
          </w:rPr>
          <w:t>Na</w:t>
        </w:r>
      </w:ins>
      <w:r w:rsidRPr="00B14D8D">
        <w:rPr>
          <w:rFonts w:cstheme="minorHAnsi"/>
          <w:color w:val="000000" w:themeColor="text1"/>
        </w:rPr>
        <w:t>štěstí</w:t>
      </w:r>
      <w:del w:id="86" w:author="Acer" w:date="2020-05-12T20:27:00Z">
        <w:r w:rsidRPr="00B14D8D" w:rsidDel="00AA7BF3">
          <w:rPr>
            <w:rFonts w:cstheme="minorHAnsi"/>
            <w:color w:val="000000" w:themeColor="text1"/>
          </w:rPr>
          <w:delText>,</w:delText>
        </w:r>
      </w:del>
      <w:r w:rsidRPr="00B14D8D">
        <w:rPr>
          <w:rFonts w:cstheme="minorHAnsi"/>
          <w:color w:val="000000" w:themeColor="text1"/>
        </w:rPr>
        <w:t xml:space="preserve"> dol</w:t>
      </w:r>
      <w:ins w:id="87" w:author="Acer" w:date="2020-05-12T20:27:00Z">
        <w:r w:rsidR="00AA7BF3">
          <w:rPr>
            <w:rFonts w:cstheme="minorHAnsi"/>
            <w:color w:val="000000" w:themeColor="text1"/>
            <w:lang w:val="cs-CZ"/>
          </w:rPr>
          <w:t>e</w:t>
        </w:r>
      </w:ins>
      <w:del w:id="88" w:author="Acer" w:date="2020-05-12T20:27:00Z">
        <w:r w:rsidRPr="00B14D8D" w:rsidDel="00AA7BF3">
          <w:rPr>
            <w:rFonts w:cstheme="minorHAnsi"/>
            <w:color w:val="000000" w:themeColor="text1"/>
          </w:rPr>
          <w:delText>ů</w:delText>
        </w:r>
      </w:del>
      <w:r w:rsidRPr="00B14D8D">
        <w:rPr>
          <w:rFonts w:cstheme="minorHAnsi"/>
          <w:color w:val="000000" w:themeColor="text1"/>
        </w:rPr>
        <w:t xml:space="preserve"> pod srázem tekla </w:t>
      </w:r>
      <w:ins w:id="89" w:author="Acer" w:date="2020-05-12T20:29:00Z">
        <w:r w:rsidR="00AA7BF3">
          <w:rPr>
            <w:rFonts w:cstheme="minorHAnsi"/>
            <w:color w:val="000000" w:themeColor="text1"/>
            <w:lang w:val="cs-CZ"/>
          </w:rPr>
          <w:t xml:space="preserve">velmi mělká </w:t>
        </w:r>
      </w:ins>
      <w:r w:rsidRPr="00B14D8D">
        <w:rPr>
          <w:rFonts w:cstheme="minorHAnsi"/>
          <w:color w:val="000000" w:themeColor="text1"/>
        </w:rPr>
        <w:t xml:space="preserve">řeka. </w:t>
      </w:r>
      <w:del w:id="90" w:author="Acer" w:date="2020-05-12T20:29:00Z">
        <w:r w:rsidRPr="00B14D8D" w:rsidDel="00AA7BF3">
          <w:rPr>
            <w:rFonts w:cstheme="minorHAnsi"/>
            <w:color w:val="000000" w:themeColor="text1"/>
          </w:rPr>
          <w:delText>Na jejich ještě větší štěstí byla řeka velmi mělká.</w:delText>
        </w:r>
      </w:del>
    </w:p>
    <w:p w:rsidR="00B14D8D" w:rsidRPr="00B14D8D" w:rsidRDefault="00B14D8D" w:rsidP="00B14D8D">
      <w:pPr>
        <w:rPr>
          <w:rFonts w:cstheme="minorHAnsi"/>
          <w:color w:val="000000" w:themeColor="text1"/>
        </w:rPr>
      </w:pPr>
      <w:r w:rsidRPr="00B14D8D">
        <w:rPr>
          <w:rFonts w:cstheme="minorHAnsi"/>
          <w:color w:val="000000" w:themeColor="text1"/>
        </w:rPr>
        <w:t xml:space="preserve">Když se ocitli ve vodě, </w:t>
      </w:r>
      <w:del w:id="91" w:author="Acer" w:date="2020-05-12T20:29:00Z">
        <w:r w:rsidRPr="00B14D8D" w:rsidDel="00AA7BF3">
          <w:rPr>
            <w:rFonts w:cstheme="minorHAnsi"/>
            <w:color w:val="000000" w:themeColor="text1"/>
          </w:rPr>
          <w:delText xml:space="preserve">přátelé </w:delText>
        </w:r>
      </w:del>
      <w:r w:rsidRPr="00B14D8D">
        <w:rPr>
          <w:rFonts w:cstheme="minorHAnsi"/>
          <w:color w:val="000000" w:themeColor="text1"/>
        </w:rPr>
        <w:t>ani neměli čas se radovat ze své záchrany, protože jejich pozornost upoutal známý zvuk. Bylo to žabí kvákání. Chlapec a pes se co nejtišeji dostali na břeh, připlížili se k poloshnilé</w:t>
      </w:r>
      <w:del w:id="92" w:author="Acer" w:date="2020-05-12T20:29:00Z">
        <w:r w:rsidRPr="00B14D8D" w:rsidDel="00AA7BF3">
          <w:rPr>
            <w:rFonts w:cstheme="minorHAnsi"/>
            <w:color w:val="000000" w:themeColor="text1"/>
          </w:rPr>
          <w:delText>mu</w:delText>
        </w:r>
      </w:del>
      <w:r w:rsidRPr="00B14D8D">
        <w:rPr>
          <w:rFonts w:cstheme="minorHAnsi"/>
          <w:color w:val="000000" w:themeColor="text1"/>
        </w:rPr>
        <w:t xml:space="preserve"> kládě, podívali se za n</w:t>
      </w:r>
      <w:ins w:id="93" w:author="Acer" w:date="2020-05-12T20:29:00Z">
        <w:r w:rsidR="00AA7BF3">
          <w:rPr>
            <w:rFonts w:cstheme="minorHAnsi"/>
            <w:color w:val="000000" w:themeColor="text1"/>
            <w:lang w:val="cs-CZ"/>
          </w:rPr>
          <w:t>i</w:t>
        </w:r>
      </w:ins>
      <w:del w:id="94" w:author="Acer" w:date="2020-05-12T20:29:00Z">
        <w:r w:rsidRPr="00B14D8D" w:rsidDel="00AA7BF3">
          <w:rPr>
            <w:rFonts w:cstheme="minorHAnsi"/>
            <w:color w:val="000000" w:themeColor="text1"/>
          </w:rPr>
          <w:delText>ěj</w:delText>
        </w:r>
      </w:del>
      <w:r w:rsidRPr="00B14D8D">
        <w:rPr>
          <w:rFonts w:cstheme="minorHAnsi"/>
          <w:color w:val="000000" w:themeColor="text1"/>
        </w:rPr>
        <w:t xml:space="preserve"> a uviděli</w:t>
      </w:r>
      <w:del w:id="95" w:author="Acer" w:date="2020-05-12T20:30:00Z">
        <w:r w:rsidRPr="00B14D8D" w:rsidDel="00AA7BF3">
          <w:rPr>
            <w:rFonts w:cstheme="minorHAnsi"/>
            <w:color w:val="000000" w:themeColor="text1"/>
          </w:rPr>
          <w:delText xml:space="preserve"> </w:delText>
        </w:r>
      </w:del>
      <w:r w:rsidRPr="00B14D8D">
        <w:rPr>
          <w:rFonts w:cstheme="minorHAnsi"/>
          <w:color w:val="000000" w:themeColor="text1"/>
        </w:rPr>
        <w:t xml:space="preserve">... svou žábu. A pak ještě jednu svou žábu. A pak dalších osm úplně stejných. Žáby jsou totiž obvykle velmi podobné. </w:t>
      </w:r>
    </w:p>
    <w:p w:rsidR="00B14D8D" w:rsidRPr="00B14D8D" w:rsidRDefault="00B14D8D" w:rsidP="00B14D8D">
      <w:pPr>
        <w:rPr>
          <w:rFonts w:cstheme="minorHAnsi"/>
          <w:color w:val="000000" w:themeColor="text1"/>
        </w:rPr>
      </w:pPr>
      <w:del w:id="96" w:author="Acer" w:date="2020-05-12T20:30:00Z">
        <w:r w:rsidRPr="00B14D8D" w:rsidDel="00AA7BF3">
          <w:rPr>
            <w:rFonts w:cstheme="minorHAnsi"/>
            <w:color w:val="000000" w:themeColor="text1"/>
          </w:rPr>
          <w:delText>-</w:delText>
        </w:r>
      </w:del>
      <w:ins w:id="97" w:author="Acer" w:date="2020-05-12T20:30:00Z">
        <w:r w:rsidR="00AA7BF3">
          <w:rPr>
            <w:rFonts w:cstheme="minorHAnsi"/>
            <w:color w:val="000000" w:themeColor="text1"/>
            <w:lang w:val="cs-CZ"/>
          </w:rPr>
          <w:t>„</w:t>
        </w:r>
      </w:ins>
      <w:del w:id="98" w:author="Acer" w:date="2020-05-12T20:30:00Z">
        <w:r w:rsidRPr="00B14D8D" w:rsidDel="00AA7BF3">
          <w:rPr>
            <w:rFonts w:cstheme="minorHAnsi"/>
            <w:color w:val="000000" w:themeColor="text1"/>
          </w:rPr>
          <w:delText xml:space="preserve"> </w:delText>
        </w:r>
      </w:del>
      <w:r w:rsidRPr="00B14D8D">
        <w:rPr>
          <w:rFonts w:cstheme="minorHAnsi"/>
          <w:color w:val="000000" w:themeColor="text1"/>
        </w:rPr>
        <w:t>P</w:t>
      </w:r>
      <w:del w:id="99" w:author="Acer" w:date="2020-05-12T20:30:00Z">
        <w:r w:rsidRPr="00B14D8D" w:rsidDel="00AA7BF3">
          <w:rPr>
            <w:rFonts w:cstheme="minorHAnsi"/>
            <w:color w:val="000000" w:themeColor="text1"/>
          </w:rPr>
          <w:delText>e</w:delText>
        </w:r>
      </w:del>
      <w:r w:rsidRPr="00B14D8D">
        <w:rPr>
          <w:rFonts w:cstheme="minorHAnsi"/>
          <w:color w:val="000000" w:themeColor="text1"/>
        </w:rPr>
        <w:t>s</w:t>
      </w:r>
      <w:ins w:id="100" w:author="Acer" w:date="2020-05-12T20:30:00Z">
        <w:r w:rsidR="00AA7BF3">
          <w:rPr>
            <w:rFonts w:cstheme="minorHAnsi"/>
            <w:color w:val="000000" w:themeColor="text1"/>
            <w:lang w:val="cs-CZ"/>
          </w:rPr>
          <w:t>e</w:t>
        </w:r>
      </w:ins>
      <w:r w:rsidRPr="00B14D8D">
        <w:rPr>
          <w:rFonts w:cstheme="minorHAnsi"/>
          <w:color w:val="000000" w:themeColor="text1"/>
        </w:rPr>
        <w:t xml:space="preserve">, </w:t>
      </w:r>
      <w:proofErr w:type="gramStart"/>
      <w:r w:rsidRPr="00B14D8D">
        <w:rPr>
          <w:rFonts w:cstheme="minorHAnsi"/>
          <w:color w:val="000000" w:themeColor="text1"/>
        </w:rPr>
        <w:t>která</w:t>
      </w:r>
      <w:proofErr w:type="gramEnd"/>
      <w:r w:rsidRPr="00B14D8D">
        <w:rPr>
          <w:rFonts w:cstheme="minorHAnsi"/>
          <w:color w:val="000000" w:themeColor="text1"/>
        </w:rPr>
        <w:t xml:space="preserve"> z nich je ta naše žába?</w:t>
      </w:r>
      <w:ins w:id="101" w:author="Acer" w:date="2020-05-12T20:30:00Z">
        <w:r w:rsidR="00AA7BF3">
          <w:rPr>
            <w:rFonts w:cstheme="minorHAnsi"/>
            <w:color w:val="000000" w:themeColor="text1"/>
            <w:lang w:val="cs-CZ"/>
          </w:rPr>
          <w:t>“</w:t>
        </w:r>
      </w:ins>
      <w:del w:id="102" w:author="Acer" w:date="2020-05-12T20:30:00Z">
        <w:r w:rsidRPr="00B14D8D" w:rsidDel="00AA7BF3">
          <w:rPr>
            <w:rFonts w:cstheme="minorHAnsi"/>
            <w:color w:val="000000" w:themeColor="text1"/>
          </w:rPr>
          <w:delText xml:space="preserve"> -</w:delText>
        </w:r>
      </w:del>
      <w:r w:rsidRPr="00B14D8D">
        <w:rPr>
          <w:rFonts w:cstheme="minorHAnsi"/>
          <w:color w:val="000000" w:themeColor="text1"/>
        </w:rPr>
        <w:t xml:space="preserve"> zeptal se Karel, protože počítal s čichem a dalšími superschopnostmi psa. </w:t>
      </w:r>
    </w:p>
    <w:p w:rsidR="00B14D8D" w:rsidRPr="00B14D8D" w:rsidRDefault="00B14D8D" w:rsidP="00B14D8D">
      <w:pPr>
        <w:rPr>
          <w:rFonts w:cstheme="minorHAnsi"/>
          <w:color w:val="000000" w:themeColor="text1"/>
        </w:rPr>
      </w:pPr>
      <w:r w:rsidRPr="00B14D8D">
        <w:rPr>
          <w:rFonts w:cstheme="minorHAnsi"/>
          <w:color w:val="000000" w:themeColor="text1"/>
        </w:rPr>
        <w:t>Pes netušil, co na tuto otázku odpovědět, ale pro jistotu řekl: "Haf." Jedna ze žab se toho lekla a skočila vysoko nahoru. Karel ji popadl, zamával rukou zůstalým na kládě</w:t>
      </w:r>
      <w:ins w:id="103" w:author="Acer" w:date="2020-05-12T21:25:00Z">
        <w:r w:rsidR="00B14AA3">
          <w:rPr>
            <w:rFonts w:cstheme="minorHAnsi"/>
            <w:color w:val="000000" w:themeColor="text1"/>
            <w:lang w:val="cs-CZ"/>
          </w:rPr>
          <w:t>,</w:t>
        </w:r>
      </w:ins>
      <w:r w:rsidRPr="00B14D8D">
        <w:rPr>
          <w:rFonts w:cstheme="minorHAnsi"/>
          <w:color w:val="000000" w:themeColor="text1"/>
        </w:rPr>
        <w:t xml:space="preserve"> jejím příbuzným</w:t>
      </w:r>
      <w:ins w:id="104" w:author="Acer" w:date="2020-05-12T21:26:00Z">
        <w:r w:rsidR="00B14AA3">
          <w:rPr>
            <w:rFonts w:cstheme="minorHAnsi"/>
            <w:color w:val="000000" w:themeColor="text1"/>
            <w:lang w:val="cs-CZ"/>
          </w:rPr>
          <w:t>,</w:t>
        </w:r>
      </w:ins>
      <w:r w:rsidRPr="00B14D8D">
        <w:rPr>
          <w:rFonts w:cstheme="minorHAnsi"/>
          <w:color w:val="000000" w:themeColor="text1"/>
        </w:rPr>
        <w:t xml:space="preserve"> a spěchal domů, dokud se neprobudila jeho sestra. A ostatní žáby zůstaly sedět na kládě v naprostém zmatku.</w:t>
      </w:r>
    </w:p>
    <w:p w:rsidR="00B67E74" w:rsidRDefault="00B67E74" w:rsidP="00AF400D">
      <w:pPr>
        <w:spacing w:after="0"/>
        <w:ind w:firstLine="284"/>
        <w:jc w:val="both"/>
        <w:rPr>
          <w:ins w:id="105" w:author="Acer" w:date="2020-05-12T20:43:00Z"/>
          <w:rFonts w:cstheme="minorHAnsi"/>
          <w:color w:val="000000" w:themeColor="text1"/>
          <w:lang w:val="cs-CZ"/>
        </w:rPr>
        <w:pPrChange w:id="106" w:author="Acer" w:date="2020-05-12T20:44:00Z">
          <w:pPr/>
        </w:pPrChange>
      </w:pPr>
      <w:ins w:id="107" w:author="Acer" w:date="2020-05-12T20:33:00Z">
        <w:r>
          <w:rPr>
            <w:lang w:val="cs-CZ"/>
          </w:rPr>
          <w:t xml:space="preserve">Tento text se </w:t>
        </w:r>
        <w:r w:rsidR="00B14AA3">
          <w:rPr>
            <w:lang w:val="cs-CZ"/>
          </w:rPr>
          <w:t xml:space="preserve">mi velice líbí. </w:t>
        </w:r>
        <w:r>
          <w:rPr>
            <w:lang w:val="cs-CZ"/>
          </w:rPr>
          <w:t>Auto</w:t>
        </w:r>
      </w:ins>
      <w:ins w:id="108" w:author="Acer" w:date="2020-05-12T20:34:00Z">
        <w:r>
          <w:rPr>
            <w:lang w:val="cs-CZ"/>
          </w:rPr>
          <w:t>rka</w:t>
        </w:r>
      </w:ins>
      <w:ins w:id="109" w:author="Acer" w:date="2020-05-12T20:36:00Z">
        <w:r>
          <w:rPr>
            <w:lang w:val="cs-CZ"/>
          </w:rPr>
          <w:t xml:space="preserve"> se držela obrázkov</w:t>
        </w:r>
        <w:r w:rsidR="00AF400D">
          <w:rPr>
            <w:lang w:val="cs-CZ"/>
          </w:rPr>
          <w:t>é předlohy, její vypravování je</w:t>
        </w:r>
        <w:r>
          <w:rPr>
            <w:lang w:val="cs-CZ"/>
          </w:rPr>
          <w:t xml:space="preserve"> vtipné a dobře formulované. Oce</w:t>
        </w:r>
      </w:ins>
      <w:ins w:id="110" w:author="Acer" w:date="2020-05-12T20:37:00Z">
        <w:r>
          <w:rPr>
            <w:lang w:val="cs-CZ"/>
          </w:rPr>
          <w:t xml:space="preserve">ňuji zábavné prvky (přemýšlející žába nad tím, zda neskončí jako krmivo pro užovku, </w:t>
        </w:r>
      </w:ins>
      <w:ins w:id="111" w:author="Acer" w:date="2020-05-12T20:40:00Z">
        <w:r>
          <w:rPr>
            <w:lang w:val="cs-CZ"/>
          </w:rPr>
          <w:t xml:space="preserve">příběh </w:t>
        </w:r>
      </w:ins>
      <w:ins w:id="112" w:author="Acer" w:date="2020-05-12T20:39:00Z">
        <w:r>
          <w:rPr>
            <w:lang w:val="cs-CZ"/>
          </w:rPr>
          <w:t>s nor</w:t>
        </w:r>
      </w:ins>
      <w:ins w:id="113" w:author="Acer" w:date="2020-05-12T20:40:00Z">
        <w:r>
          <w:rPr>
            <w:lang w:val="cs-CZ"/>
          </w:rPr>
          <w:t>ou</w:t>
        </w:r>
      </w:ins>
      <w:ins w:id="114" w:author="Acer" w:date="2020-05-12T20:39:00Z">
        <w:r>
          <w:rPr>
            <w:lang w:val="cs-CZ"/>
          </w:rPr>
          <w:t xml:space="preserve"> </w:t>
        </w:r>
      </w:ins>
      <w:ins w:id="115" w:author="Acer" w:date="2020-05-12T20:37:00Z">
        <w:r>
          <w:rPr>
            <w:lang w:val="cs-CZ"/>
          </w:rPr>
          <w:t>„</w:t>
        </w:r>
      </w:ins>
      <w:ins w:id="116" w:author="Acer" w:date="2020-05-12T20:40:00Z">
        <w:r>
          <w:rPr>
            <w:rFonts w:cstheme="minorHAnsi"/>
            <w:color w:val="000000" w:themeColor="text1"/>
            <w:lang w:val="cs-CZ"/>
          </w:rPr>
          <w:t>t</w:t>
        </w:r>
      </w:ins>
      <w:ins w:id="117" w:author="Acer" w:date="2020-05-12T20:39:00Z">
        <w:r w:rsidRPr="00B14D8D">
          <w:rPr>
            <w:rFonts w:cstheme="minorHAnsi"/>
            <w:color w:val="000000" w:themeColor="text1"/>
          </w:rPr>
          <w:t>ak velkou, že by se v ní mohl schovat i malý chlap</w:t>
        </w:r>
        <w:proofErr w:type="spellStart"/>
        <w:r>
          <w:rPr>
            <w:rFonts w:cstheme="minorHAnsi"/>
            <w:color w:val="000000" w:themeColor="text1"/>
            <w:lang w:val="cs-CZ"/>
          </w:rPr>
          <w:t>ec</w:t>
        </w:r>
        <w:proofErr w:type="spellEnd"/>
        <w:r w:rsidRPr="00B14D8D">
          <w:rPr>
            <w:rFonts w:cstheme="minorHAnsi"/>
            <w:color w:val="000000" w:themeColor="text1"/>
          </w:rPr>
          <w:t>. Tak velkou, že tam už žila obrovská sova</w:t>
        </w:r>
      </w:ins>
      <w:ins w:id="118" w:author="Acer" w:date="2020-05-12T20:40:00Z">
        <w:r>
          <w:rPr>
            <w:rFonts w:cstheme="minorHAnsi"/>
            <w:color w:val="000000" w:themeColor="text1"/>
            <w:lang w:val="cs-CZ"/>
          </w:rPr>
          <w:t xml:space="preserve">“, </w:t>
        </w:r>
      </w:ins>
      <w:ins w:id="119" w:author="Acer" w:date="2020-05-12T20:41:00Z">
        <w:r w:rsidR="00AF400D">
          <w:rPr>
            <w:rFonts w:cstheme="minorHAnsi"/>
            <w:color w:val="000000" w:themeColor="text1"/>
            <w:lang w:val="cs-CZ"/>
          </w:rPr>
          <w:t xml:space="preserve">situace, jež „nepřispěla </w:t>
        </w:r>
        <w:r w:rsidR="00AF400D" w:rsidRPr="00B14D8D">
          <w:rPr>
            <w:rFonts w:cstheme="minorHAnsi"/>
            <w:color w:val="000000" w:themeColor="text1"/>
          </w:rPr>
          <w:t>k rozumnému jelenímu chování</w:t>
        </w:r>
        <w:r w:rsidR="00AF400D">
          <w:rPr>
            <w:rFonts w:cstheme="minorHAnsi"/>
            <w:color w:val="000000" w:themeColor="text1"/>
            <w:lang w:val="cs-CZ"/>
          </w:rPr>
          <w:t>“,</w:t>
        </w:r>
      </w:ins>
      <w:ins w:id="120" w:author="Acer" w:date="2020-05-12T20:42:00Z">
        <w:r w:rsidR="00AF400D">
          <w:rPr>
            <w:rFonts w:cstheme="minorHAnsi"/>
            <w:color w:val="000000" w:themeColor="text1"/>
            <w:lang w:val="cs-CZ"/>
          </w:rPr>
          <w:t xml:space="preserve"> konstatování, že „</w:t>
        </w:r>
      </w:ins>
      <w:ins w:id="121" w:author="Acer" w:date="2020-05-12T20:58:00Z">
        <w:r w:rsidR="009332A0">
          <w:rPr>
            <w:rFonts w:cstheme="minorHAnsi"/>
            <w:color w:val="000000" w:themeColor="text1"/>
            <w:lang w:val="cs-CZ"/>
          </w:rPr>
          <w:t>ž</w:t>
        </w:r>
      </w:ins>
      <w:ins w:id="122" w:author="Acer" w:date="2020-05-12T20:42:00Z">
        <w:r w:rsidR="00AF400D" w:rsidRPr="00B14D8D">
          <w:rPr>
            <w:rFonts w:cstheme="minorHAnsi"/>
            <w:color w:val="000000" w:themeColor="text1"/>
          </w:rPr>
          <w:t>áby jsou totiž obvykle velmi podobné</w:t>
        </w:r>
        <w:r w:rsidR="00AF400D">
          <w:rPr>
            <w:rFonts w:cstheme="minorHAnsi"/>
            <w:color w:val="000000" w:themeColor="text1"/>
            <w:lang w:val="cs-CZ"/>
          </w:rPr>
          <w:t xml:space="preserve">„ </w:t>
        </w:r>
      </w:ins>
      <w:ins w:id="123" w:author="Acer" w:date="2020-05-12T20:41:00Z">
        <w:r w:rsidR="00AF400D">
          <w:rPr>
            <w:rFonts w:cstheme="minorHAnsi"/>
            <w:color w:val="000000" w:themeColor="text1"/>
            <w:lang w:val="cs-CZ"/>
          </w:rPr>
          <w:t>a v</w:t>
        </w:r>
      </w:ins>
      <w:ins w:id="124" w:author="Acer" w:date="2020-05-12T20:42:00Z">
        <w:r w:rsidR="00AF400D">
          <w:rPr>
            <w:rFonts w:cstheme="minorHAnsi"/>
            <w:color w:val="000000" w:themeColor="text1"/>
            <w:lang w:val="cs-CZ"/>
          </w:rPr>
          <w:t>tipný závěr s odpovědí „haf“ a žábami na kládě v naprostém zmatku.</w:t>
        </w:r>
      </w:ins>
      <w:ins w:id="125" w:author="Acer" w:date="2020-05-12T20:43:00Z">
        <w:r w:rsidR="009332A0">
          <w:rPr>
            <w:rFonts w:cstheme="minorHAnsi"/>
            <w:color w:val="000000" w:themeColor="text1"/>
            <w:lang w:val="cs-CZ"/>
          </w:rPr>
          <w:t xml:space="preserve"> To vše dělá toto vypravování</w:t>
        </w:r>
        <w:r w:rsidR="00AF400D">
          <w:rPr>
            <w:rFonts w:cstheme="minorHAnsi"/>
            <w:color w:val="000000" w:themeColor="text1"/>
            <w:lang w:val="cs-CZ"/>
          </w:rPr>
          <w:t xml:space="preserve"> zábavným a čtivým.</w:t>
        </w:r>
      </w:ins>
    </w:p>
    <w:p w:rsidR="00AF400D" w:rsidRPr="00DF27CF" w:rsidRDefault="00AF400D" w:rsidP="00CD296D">
      <w:pPr>
        <w:spacing w:after="0"/>
        <w:ind w:firstLine="284"/>
        <w:jc w:val="both"/>
        <w:rPr>
          <w:ins w:id="126" w:author="Acer" w:date="2020-05-12T20:51:00Z"/>
          <w:lang w:val="cs-CZ"/>
        </w:rPr>
        <w:pPrChange w:id="127" w:author="Acer" w:date="2020-05-12T21:10:00Z">
          <w:pPr/>
        </w:pPrChange>
      </w:pPr>
      <w:ins w:id="128" w:author="Acer" w:date="2020-05-12T20:46:00Z">
        <w:r>
          <w:rPr>
            <w:lang w:val="cs-CZ"/>
          </w:rPr>
          <w:t xml:space="preserve">Text je členěn do krátkých odstavců a přímá řeč je vydělena na další řádek. </w:t>
        </w:r>
      </w:ins>
      <w:ins w:id="129" w:author="Acer" w:date="2020-05-12T20:44:00Z">
        <w:r>
          <w:rPr>
            <w:lang w:val="cs-CZ"/>
          </w:rPr>
          <w:t xml:space="preserve">Autorka se nebojí složitějších souvětí, ovládá vhodné kladení interpunkce, až na pár výjimek. </w:t>
        </w:r>
      </w:ins>
      <w:ins w:id="130" w:author="Acer" w:date="2020-05-12T21:10:00Z">
        <w:r w:rsidR="00CD296D">
          <w:rPr>
            <w:lang w:val="cs-CZ"/>
          </w:rPr>
          <w:t>Tato dlouhá souvětí prokládá velmi jednoduchými a krátkými věta</w:t>
        </w:r>
        <w:r w:rsidR="00DF3786">
          <w:rPr>
            <w:lang w:val="cs-CZ"/>
          </w:rPr>
          <w:t xml:space="preserve">mi, </w:t>
        </w:r>
      </w:ins>
      <w:ins w:id="131" w:author="Acer" w:date="2020-05-12T21:27:00Z">
        <w:r w:rsidR="00DF3786">
          <w:rPr>
            <w:lang w:val="cs-CZ"/>
          </w:rPr>
          <w:t>čímž se snaží</w:t>
        </w:r>
      </w:ins>
      <w:ins w:id="132" w:author="Acer" w:date="2020-05-12T21:10:00Z">
        <w:r w:rsidR="00CD296D">
          <w:rPr>
            <w:lang w:val="cs-CZ"/>
          </w:rPr>
          <w:t xml:space="preserve"> v</w:t>
        </w:r>
      </w:ins>
      <w:ins w:id="133" w:author="Acer" w:date="2020-05-12T21:11:00Z">
        <w:r w:rsidR="00CD296D">
          <w:rPr>
            <w:lang w:val="cs-CZ"/>
          </w:rPr>
          <w:t>y</w:t>
        </w:r>
      </w:ins>
      <w:ins w:id="134" w:author="Acer" w:date="2020-05-12T21:10:00Z">
        <w:r w:rsidR="00CD296D">
          <w:rPr>
            <w:lang w:val="cs-CZ"/>
          </w:rPr>
          <w:t xml:space="preserve">volat napínavou atmosféru. </w:t>
        </w:r>
      </w:ins>
      <w:ins w:id="135" w:author="Acer" w:date="2020-05-12T20:47:00Z">
        <w:r>
          <w:rPr>
            <w:lang w:val="cs-CZ"/>
          </w:rPr>
          <w:t>Slovní zásoba je široká, problém občas dělají slova, která jsou si významově vcelku blízká, avšak jemná n</w:t>
        </w:r>
      </w:ins>
      <w:ins w:id="136" w:author="Acer" w:date="2020-05-12T20:48:00Z">
        <w:r>
          <w:rPr>
            <w:lang w:val="cs-CZ"/>
          </w:rPr>
          <w:t>u</w:t>
        </w:r>
      </w:ins>
      <w:ins w:id="137" w:author="Acer" w:date="2020-05-12T20:47:00Z">
        <w:r>
          <w:rPr>
            <w:lang w:val="cs-CZ"/>
          </w:rPr>
          <w:t>ance mezi nimi je</w:t>
        </w:r>
      </w:ins>
      <w:ins w:id="138" w:author="Acer" w:date="2020-05-12T20:48:00Z">
        <w:r>
          <w:rPr>
            <w:lang w:val="cs-CZ"/>
          </w:rPr>
          <w:t>.</w:t>
        </w:r>
      </w:ins>
      <w:ins w:id="139" w:author="Acer" w:date="2020-05-12T21:10:00Z">
        <w:r w:rsidR="00CD296D">
          <w:rPr>
            <w:lang w:val="cs-CZ"/>
          </w:rPr>
          <w:t xml:space="preserve"> </w:t>
        </w:r>
      </w:ins>
      <w:ins w:id="140" w:author="Acer" w:date="2020-05-12T21:08:00Z">
        <w:r w:rsidR="00CD296D">
          <w:rPr>
            <w:lang w:val="cs-CZ"/>
          </w:rPr>
          <w:t>Bohatá slovní zásoba je např. vidět na této větě: „</w:t>
        </w:r>
        <w:r w:rsidR="00CD296D" w:rsidRPr="00B14D8D">
          <w:rPr>
            <w:rFonts w:cstheme="minorHAnsi"/>
            <w:color w:val="000000" w:themeColor="text1"/>
          </w:rPr>
          <w:t>Takže jakmile si Karel lehl do postele a pokojně usnul a pes Škubánek se vrhl na peřinu a také utichl, žába se dlouho nerozmýšlela</w:t>
        </w:r>
        <w:r w:rsidR="00CD296D">
          <w:rPr>
            <w:rFonts w:cstheme="minorHAnsi"/>
            <w:color w:val="000000" w:themeColor="text1"/>
            <w:lang w:val="cs-CZ"/>
          </w:rPr>
          <w:t>.“</w:t>
        </w:r>
      </w:ins>
      <w:ins w:id="141" w:author="Acer" w:date="2020-05-12T20:48:00Z">
        <w:r>
          <w:rPr>
            <w:lang w:val="cs-CZ"/>
          </w:rPr>
          <w:t xml:space="preserve"> </w:t>
        </w:r>
      </w:ins>
      <w:ins w:id="142" w:author="Acer" w:date="2020-05-12T21:08:00Z">
        <w:r w:rsidR="00CD296D">
          <w:rPr>
            <w:lang w:val="cs-CZ"/>
          </w:rPr>
          <w:t>(</w:t>
        </w:r>
        <w:r w:rsidR="00CD296D">
          <w:rPr>
            <w:i/>
            <w:lang w:val="cs-CZ"/>
          </w:rPr>
          <w:t>lehl</w:t>
        </w:r>
      </w:ins>
      <w:ins w:id="143" w:author="Acer" w:date="2020-05-12T21:09:00Z">
        <w:r w:rsidR="00CD296D">
          <w:rPr>
            <w:i/>
            <w:lang w:val="cs-CZ"/>
          </w:rPr>
          <w:t xml:space="preserve"> si /</w:t>
        </w:r>
      </w:ins>
      <w:ins w:id="144" w:author="Acer" w:date="2020-05-12T21:08:00Z">
        <w:r w:rsidR="00CD296D">
          <w:rPr>
            <w:i/>
            <w:lang w:val="cs-CZ"/>
          </w:rPr>
          <w:t xml:space="preserve"> vrhl</w:t>
        </w:r>
      </w:ins>
      <w:ins w:id="145" w:author="Acer" w:date="2020-05-12T21:09:00Z">
        <w:r w:rsidR="00CD296D">
          <w:rPr>
            <w:i/>
            <w:lang w:val="cs-CZ"/>
          </w:rPr>
          <w:t xml:space="preserve"> se</w:t>
        </w:r>
      </w:ins>
      <w:ins w:id="146" w:author="Acer" w:date="2020-05-12T21:08:00Z">
        <w:r w:rsidR="00CD296D">
          <w:rPr>
            <w:i/>
            <w:lang w:val="cs-CZ"/>
          </w:rPr>
          <w:t xml:space="preserve"> na peřinu,</w:t>
        </w:r>
      </w:ins>
      <w:ins w:id="147" w:author="Acer" w:date="2020-05-12T21:09:00Z">
        <w:r w:rsidR="00CD296D">
          <w:rPr>
            <w:i/>
            <w:lang w:val="cs-CZ"/>
          </w:rPr>
          <w:t xml:space="preserve"> usnul / utichl).</w:t>
        </w:r>
      </w:ins>
      <w:ins w:id="148" w:author="Acer" w:date="2020-05-12T21:08:00Z">
        <w:r w:rsidR="00CD296D">
          <w:rPr>
            <w:i/>
            <w:lang w:val="cs-CZ"/>
          </w:rPr>
          <w:t xml:space="preserve"> </w:t>
        </w:r>
      </w:ins>
      <w:ins w:id="149" w:author="Acer" w:date="2020-05-12T20:57:00Z">
        <w:r w:rsidR="009332A0">
          <w:rPr>
            <w:lang w:val="cs-CZ"/>
          </w:rPr>
          <w:t>Oce</w:t>
        </w:r>
        <w:r w:rsidR="009332A0">
          <w:rPr>
            <w:lang w:val="cs-CZ"/>
          </w:rPr>
          <w:t>ňuji použ</w:t>
        </w:r>
      </w:ins>
      <w:ins w:id="150" w:author="Acer" w:date="2020-05-12T20:59:00Z">
        <w:r w:rsidR="009332A0">
          <w:rPr>
            <w:lang w:val="cs-CZ"/>
          </w:rPr>
          <w:t>i</w:t>
        </w:r>
      </w:ins>
      <w:ins w:id="151" w:author="Acer" w:date="2020-05-12T20:57:00Z">
        <w:r w:rsidR="009332A0">
          <w:rPr>
            <w:lang w:val="cs-CZ"/>
          </w:rPr>
          <w:t xml:space="preserve">tí ustáleného frazému </w:t>
        </w:r>
        <w:r w:rsidR="009332A0" w:rsidRPr="00F300BD">
          <w:rPr>
            <w:rFonts w:cstheme="minorHAnsi"/>
            <w:i/>
            <w:color w:val="000000" w:themeColor="text1"/>
          </w:rPr>
          <w:t>vzít nohy na ramena</w:t>
        </w:r>
      </w:ins>
      <w:ins w:id="152" w:author="Acer" w:date="2020-05-12T21:16:00Z">
        <w:r w:rsidR="00DF27CF">
          <w:rPr>
            <w:rFonts w:cstheme="minorHAnsi"/>
            <w:color w:val="000000" w:themeColor="text1"/>
            <w:lang w:val="cs-CZ"/>
          </w:rPr>
          <w:t xml:space="preserve">, </w:t>
        </w:r>
      </w:ins>
      <w:ins w:id="153" w:author="Acer" w:date="2020-05-12T21:02:00Z">
        <w:r w:rsidR="00BB6CA6" w:rsidRPr="00BB6CA6">
          <w:rPr>
            <w:rFonts w:cstheme="minorHAnsi"/>
            <w:color w:val="000000" w:themeColor="text1"/>
            <w:lang w:val="cs-CZ"/>
            <w:rPrChange w:id="154" w:author="Acer" w:date="2020-05-12T21:04:00Z">
              <w:rPr>
                <w:rFonts w:cstheme="minorHAnsi"/>
                <w:i/>
                <w:color w:val="000000" w:themeColor="text1"/>
                <w:lang w:val="cs-CZ"/>
              </w:rPr>
            </w:rPrChange>
          </w:rPr>
          <w:t>správně vystupňované přídavné jméno</w:t>
        </w:r>
        <w:r w:rsidR="00BB6CA6">
          <w:rPr>
            <w:rFonts w:cstheme="minorHAnsi"/>
            <w:i/>
            <w:color w:val="000000" w:themeColor="text1"/>
            <w:lang w:val="cs-CZ"/>
          </w:rPr>
          <w:t xml:space="preserve"> dobrý (</w:t>
        </w:r>
      </w:ins>
      <w:ins w:id="155" w:author="Acer" w:date="2020-05-12T21:03:00Z">
        <w:r w:rsidR="00BB6CA6">
          <w:rPr>
            <w:rFonts w:cstheme="minorHAnsi"/>
            <w:i/>
            <w:color w:val="000000" w:themeColor="text1"/>
            <w:lang w:val="cs-CZ"/>
          </w:rPr>
          <w:t>nejlepší bratr, nejlepší dárek)</w:t>
        </w:r>
      </w:ins>
      <w:ins w:id="156" w:author="Acer" w:date="2020-05-12T21:18:00Z">
        <w:r w:rsidR="00DF27CF">
          <w:rPr>
            <w:rFonts w:cstheme="minorHAnsi"/>
            <w:i/>
            <w:color w:val="000000" w:themeColor="text1"/>
            <w:lang w:val="cs-CZ"/>
          </w:rPr>
          <w:t xml:space="preserve"> a</w:t>
        </w:r>
      </w:ins>
      <w:ins w:id="157" w:author="Acer" w:date="2020-05-12T21:03:00Z">
        <w:r w:rsidR="00BB6CA6" w:rsidRPr="00BB6CA6">
          <w:rPr>
            <w:rFonts w:cstheme="minorHAnsi"/>
            <w:color w:val="000000" w:themeColor="text1"/>
            <w:lang w:val="cs-CZ"/>
            <w:rPrChange w:id="158" w:author="Acer" w:date="2020-05-12T21:04:00Z">
              <w:rPr>
                <w:rFonts w:cstheme="minorHAnsi"/>
                <w:i/>
                <w:color w:val="000000" w:themeColor="text1"/>
                <w:lang w:val="cs-CZ"/>
              </w:rPr>
            </w:rPrChange>
          </w:rPr>
          <w:t xml:space="preserve"> příslovce</w:t>
        </w:r>
        <w:r w:rsidR="00BB6CA6">
          <w:rPr>
            <w:rFonts w:cstheme="minorHAnsi"/>
            <w:i/>
            <w:color w:val="000000" w:themeColor="text1"/>
            <w:lang w:val="cs-CZ"/>
          </w:rPr>
          <w:t xml:space="preserve"> tiš</w:t>
        </w:r>
        <w:r w:rsidR="00DF27CF">
          <w:rPr>
            <w:rFonts w:cstheme="minorHAnsi"/>
            <w:i/>
            <w:color w:val="000000" w:themeColor="text1"/>
            <w:lang w:val="cs-CZ"/>
          </w:rPr>
          <w:t>e (nejtišeji)</w:t>
        </w:r>
      </w:ins>
      <w:ins w:id="159" w:author="Acer" w:date="2020-05-12T21:18:00Z">
        <w:r w:rsidR="00DF27CF">
          <w:rPr>
            <w:rFonts w:cstheme="minorHAnsi"/>
            <w:i/>
            <w:color w:val="000000" w:themeColor="text1"/>
            <w:lang w:val="cs-CZ"/>
          </w:rPr>
          <w:t>.</w:t>
        </w:r>
      </w:ins>
      <w:ins w:id="160" w:author="Acer" w:date="2020-05-12T21:16:00Z">
        <w:r w:rsidR="00DF27CF">
          <w:rPr>
            <w:rFonts w:cstheme="minorHAnsi"/>
            <w:i/>
            <w:color w:val="000000" w:themeColor="text1"/>
            <w:lang w:val="cs-CZ"/>
          </w:rPr>
          <w:t xml:space="preserve"> </w:t>
        </w:r>
      </w:ins>
      <w:ins w:id="161" w:author="Acer" w:date="2020-05-12T21:18:00Z">
        <w:r w:rsidR="00DF27CF">
          <w:rPr>
            <w:rFonts w:cstheme="minorHAnsi"/>
            <w:color w:val="000000" w:themeColor="text1"/>
            <w:lang w:val="cs-CZ"/>
          </w:rPr>
          <w:t xml:space="preserve">Také </w:t>
        </w:r>
      </w:ins>
      <w:ins w:id="162" w:author="Acer" w:date="2020-05-12T21:28:00Z">
        <w:r w:rsidR="00DF3786">
          <w:rPr>
            <w:rFonts w:cstheme="minorHAnsi"/>
            <w:color w:val="000000" w:themeColor="text1"/>
            <w:lang w:val="cs-CZ"/>
          </w:rPr>
          <w:t xml:space="preserve">spojení adjektiva </w:t>
        </w:r>
        <w:r w:rsidR="00DF3786">
          <w:rPr>
            <w:rFonts w:cstheme="minorHAnsi"/>
            <w:i/>
            <w:color w:val="000000" w:themeColor="text1"/>
            <w:lang w:val="cs-CZ"/>
          </w:rPr>
          <w:t xml:space="preserve">rozzuřený </w:t>
        </w:r>
        <w:r w:rsidR="00DF3786">
          <w:rPr>
            <w:rFonts w:cstheme="minorHAnsi"/>
            <w:color w:val="000000" w:themeColor="text1"/>
            <w:lang w:val="cs-CZ"/>
          </w:rPr>
          <w:t>se zdrobnělinou: „</w:t>
        </w:r>
        <w:r w:rsidR="00DF3786" w:rsidRPr="00B14D8D">
          <w:rPr>
            <w:rFonts w:cstheme="minorHAnsi"/>
            <w:color w:val="000000" w:themeColor="text1"/>
          </w:rPr>
          <w:t>velmi rozzuřený syslík</w:t>
        </w:r>
        <w:r w:rsidR="00DF3786">
          <w:rPr>
            <w:rFonts w:cstheme="minorHAnsi"/>
            <w:color w:val="000000" w:themeColor="text1"/>
            <w:lang w:val="cs-CZ"/>
          </w:rPr>
          <w:t>“</w:t>
        </w:r>
        <w:r w:rsidR="00DF3786">
          <w:rPr>
            <w:rFonts w:cstheme="minorHAnsi"/>
            <w:color w:val="000000" w:themeColor="text1"/>
            <w:lang w:val="cs-CZ"/>
          </w:rPr>
          <w:t xml:space="preserve"> a </w:t>
        </w:r>
      </w:ins>
      <w:ins w:id="163" w:author="Acer" w:date="2020-05-12T21:16:00Z">
        <w:r w:rsidR="00DF27CF" w:rsidRPr="00DF27CF">
          <w:rPr>
            <w:rFonts w:cstheme="minorHAnsi"/>
            <w:color w:val="000000" w:themeColor="text1"/>
            <w:lang w:val="cs-CZ"/>
            <w:rPrChange w:id="164" w:author="Acer" w:date="2020-05-12T21:17:00Z">
              <w:rPr>
                <w:rFonts w:cstheme="minorHAnsi"/>
                <w:i/>
                <w:color w:val="000000" w:themeColor="text1"/>
                <w:lang w:val="cs-CZ"/>
              </w:rPr>
            </w:rPrChange>
          </w:rPr>
          <w:t>bezchybné dodržení shody přísudku s</w:t>
        </w:r>
      </w:ins>
      <w:ins w:id="165" w:author="Acer" w:date="2020-05-12T21:28:00Z">
        <w:r w:rsidR="00DF3786">
          <w:rPr>
            <w:rFonts w:cstheme="minorHAnsi"/>
            <w:color w:val="000000" w:themeColor="text1"/>
            <w:lang w:val="cs-CZ"/>
          </w:rPr>
          <w:t> </w:t>
        </w:r>
      </w:ins>
      <w:ins w:id="166" w:author="Acer" w:date="2020-05-12T21:16:00Z">
        <w:r w:rsidR="00DF27CF" w:rsidRPr="00DF27CF">
          <w:rPr>
            <w:rFonts w:cstheme="minorHAnsi"/>
            <w:color w:val="000000" w:themeColor="text1"/>
            <w:lang w:val="cs-CZ"/>
            <w:rPrChange w:id="167" w:author="Acer" w:date="2020-05-12T21:17:00Z">
              <w:rPr>
                <w:rFonts w:cstheme="minorHAnsi"/>
                <w:i/>
                <w:color w:val="000000" w:themeColor="text1"/>
                <w:lang w:val="cs-CZ"/>
              </w:rPr>
            </w:rPrChange>
          </w:rPr>
          <w:t>podmětem</w:t>
        </w:r>
      </w:ins>
      <w:ins w:id="168" w:author="Acer" w:date="2020-05-12T21:28:00Z">
        <w:r w:rsidR="00DF3786">
          <w:rPr>
            <w:rFonts w:cstheme="minorHAnsi"/>
            <w:color w:val="000000" w:themeColor="text1"/>
            <w:lang w:val="cs-CZ"/>
          </w:rPr>
          <w:t>.</w:t>
        </w:r>
      </w:ins>
      <w:ins w:id="169" w:author="Acer" w:date="2020-05-12T21:18:00Z">
        <w:r w:rsidR="00DF27CF">
          <w:rPr>
            <w:rFonts w:cstheme="minorHAnsi"/>
            <w:color w:val="000000" w:themeColor="text1"/>
            <w:lang w:val="cs-CZ"/>
          </w:rPr>
          <w:t xml:space="preserve"> </w:t>
        </w:r>
      </w:ins>
    </w:p>
    <w:p w:rsidR="009332A0" w:rsidRDefault="009332A0" w:rsidP="00AF400D">
      <w:pPr>
        <w:spacing w:after="0"/>
        <w:ind w:firstLine="284"/>
        <w:jc w:val="both"/>
        <w:rPr>
          <w:ins w:id="170" w:author="Acer" w:date="2020-05-12T20:57:00Z"/>
          <w:lang w:val="cs-CZ"/>
        </w:rPr>
        <w:pPrChange w:id="171" w:author="Acer" w:date="2020-05-12T20:43:00Z">
          <w:pPr/>
        </w:pPrChange>
      </w:pPr>
      <w:ins w:id="172" w:author="Acer" w:date="2020-05-12T20:54:00Z">
        <w:r>
          <w:rPr>
            <w:lang w:val="cs-CZ"/>
          </w:rPr>
          <w:t xml:space="preserve">Body bych strhla za občasný chybný slovosled, </w:t>
        </w:r>
      </w:ins>
      <w:ins w:id="173" w:author="Acer" w:date="2020-05-12T20:55:00Z">
        <w:r>
          <w:rPr>
            <w:lang w:val="cs-CZ"/>
          </w:rPr>
          <w:t xml:space="preserve">zaměnění </w:t>
        </w:r>
      </w:ins>
      <w:ins w:id="174" w:author="Acer" w:date="2020-05-12T20:51:00Z">
        <w:r>
          <w:rPr>
            <w:lang w:val="cs-CZ"/>
          </w:rPr>
          <w:t>přivlastňovací</w:t>
        </w:r>
      </w:ins>
      <w:ins w:id="175" w:author="Acer" w:date="2020-05-12T20:55:00Z">
        <w:r>
          <w:rPr>
            <w:lang w:val="cs-CZ"/>
          </w:rPr>
          <w:t>ho</w:t>
        </w:r>
      </w:ins>
      <w:ins w:id="176" w:author="Acer" w:date="2020-05-12T20:51:00Z">
        <w:r>
          <w:rPr>
            <w:lang w:val="cs-CZ"/>
          </w:rPr>
          <w:t xml:space="preserve"> zájmen</w:t>
        </w:r>
      </w:ins>
      <w:ins w:id="177" w:author="Acer" w:date="2020-05-12T20:55:00Z">
        <w:r>
          <w:rPr>
            <w:lang w:val="cs-CZ"/>
          </w:rPr>
          <w:t>a</w:t>
        </w:r>
      </w:ins>
      <w:ins w:id="178" w:author="Acer" w:date="2020-05-12T20:51:00Z">
        <w:r>
          <w:rPr>
            <w:lang w:val="cs-CZ"/>
          </w:rPr>
          <w:t xml:space="preserve"> </w:t>
        </w:r>
        <w:r w:rsidRPr="009332A0">
          <w:rPr>
            <w:i/>
            <w:lang w:val="cs-CZ"/>
            <w:rPrChange w:id="179" w:author="Acer" w:date="2020-05-12T20:56:00Z">
              <w:rPr>
                <w:lang w:val="cs-CZ"/>
              </w:rPr>
            </w:rPrChange>
          </w:rPr>
          <w:t>otcův</w:t>
        </w:r>
      </w:ins>
      <w:ins w:id="180" w:author="Acer" w:date="2020-05-12T20:55:00Z">
        <w:r>
          <w:rPr>
            <w:lang w:val="cs-CZ"/>
          </w:rPr>
          <w:t xml:space="preserve"> za přídavné jméno </w:t>
        </w:r>
        <w:r w:rsidRPr="009332A0">
          <w:rPr>
            <w:i/>
            <w:lang w:val="cs-CZ"/>
            <w:rPrChange w:id="181" w:author="Acer" w:date="2020-05-12T20:56:00Z">
              <w:rPr>
                <w:lang w:val="cs-CZ"/>
              </w:rPr>
            </w:rPrChange>
          </w:rPr>
          <w:t>otcovský</w:t>
        </w:r>
      </w:ins>
      <w:ins w:id="182" w:author="Acer" w:date="2020-05-12T20:56:00Z">
        <w:r>
          <w:rPr>
            <w:lang w:val="cs-CZ"/>
          </w:rPr>
          <w:t xml:space="preserve">, špatně vyskloňované zájmeno </w:t>
        </w:r>
        <w:r>
          <w:rPr>
            <w:i/>
            <w:lang w:val="cs-CZ"/>
          </w:rPr>
          <w:t>ona</w:t>
        </w:r>
      </w:ins>
      <w:ins w:id="183" w:author="Acer" w:date="2020-05-12T20:57:00Z">
        <w:r>
          <w:rPr>
            <w:lang w:val="cs-CZ"/>
          </w:rPr>
          <w:t xml:space="preserve"> </w:t>
        </w:r>
      </w:ins>
      <w:ins w:id="184" w:author="Acer" w:date="2020-05-12T21:14:00Z">
        <w:r w:rsidR="00226EF5">
          <w:rPr>
            <w:lang w:val="cs-CZ"/>
          </w:rPr>
          <w:t>(ovšem spojení zájmena s předložkou autorka zvládla: „</w:t>
        </w:r>
        <w:r w:rsidR="00226EF5" w:rsidRPr="00B14D8D">
          <w:rPr>
            <w:rFonts w:cstheme="minorHAnsi"/>
            <w:color w:val="000000" w:themeColor="text1"/>
          </w:rPr>
          <w:t>do ní strčil hlavu</w:t>
        </w:r>
        <w:r w:rsidR="00226EF5">
          <w:rPr>
            <w:lang w:val="cs-CZ"/>
          </w:rPr>
          <w:t>“)</w:t>
        </w:r>
      </w:ins>
      <w:ins w:id="185" w:author="Acer" w:date="2020-05-12T21:24:00Z">
        <w:r w:rsidR="000B186A">
          <w:rPr>
            <w:lang w:val="cs-CZ"/>
          </w:rPr>
          <w:t xml:space="preserve">, chybné přisouzení substantivu </w:t>
        </w:r>
        <w:r w:rsidR="000B186A">
          <w:rPr>
            <w:i/>
            <w:lang w:val="cs-CZ"/>
          </w:rPr>
          <w:t xml:space="preserve">kláda </w:t>
        </w:r>
        <w:r w:rsidR="000B186A">
          <w:rPr>
            <w:lang w:val="cs-CZ"/>
          </w:rPr>
          <w:t>mu</w:t>
        </w:r>
        <w:r w:rsidR="00DF3786">
          <w:rPr>
            <w:lang w:val="cs-CZ"/>
          </w:rPr>
          <w:t>žský rod</w:t>
        </w:r>
      </w:ins>
      <w:ins w:id="186" w:author="Acer" w:date="2020-05-12T21:14:00Z">
        <w:r w:rsidR="00226EF5">
          <w:rPr>
            <w:lang w:val="cs-CZ"/>
          </w:rPr>
          <w:t xml:space="preserve"> </w:t>
        </w:r>
      </w:ins>
      <w:ins w:id="187" w:author="Acer" w:date="2020-05-12T20:57:00Z">
        <w:r>
          <w:rPr>
            <w:lang w:val="cs-CZ"/>
          </w:rPr>
          <w:t>a</w:t>
        </w:r>
      </w:ins>
      <w:ins w:id="188" w:author="Acer" w:date="2020-05-12T20:56:00Z">
        <w:r>
          <w:rPr>
            <w:lang w:val="cs-CZ"/>
          </w:rPr>
          <w:t xml:space="preserve"> </w:t>
        </w:r>
      </w:ins>
      <w:ins w:id="189" w:author="Acer" w:date="2020-05-12T21:25:00Z">
        <w:r w:rsidR="000B186A">
          <w:rPr>
            <w:lang w:val="cs-CZ"/>
          </w:rPr>
          <w:t xml:space="preserve">za </w:t>
        </w:r>
      </w:ins>
      <w:ins w:id="190" w:author="Acer" w:date="2020-05-12T20:56:00Z">
        <w:r>
          <w:rPr>
            <w:lang w:val="cs-CZ"/>
          </w:rPr>
          <w:t>způsob zápisu přímé řeči</w:t>
        </w:r>
      </w:ins>
      <w:ins w:id="191" w:author="Acer" w:date="2020-05-12T20:57:00Z">
        <w:r>
          <w:rPr>
            <w:lang w:val="cs-CZ"/>
          </w:rPr>
          <w:t>.</w:t>
        </w:r>
      </w:ins>
    </w:p>
    <w:p w:rsidR="00B67E74" w:rsidRPr="009332A0" w:rsidRDefault="009332A0" w:rsidP="009332A0">
      <w:pPr>
        <w:spacing w:after="0"/>
        <w:ind w:firstLine="284"/>
        <w:jc w:val="both"/>
        <w:rPr>
          <w:lang w:val="cs-CZ"/>
          <w:rPrChange w:id="192" w:author="Acer" w:date="2020-05-12T20:57:00Z">
            <w:rPr/>
          </w:rPrChange>
        </w:rPr>
        <w:pPrChange w:id="193" w:author="Acer" w:date="2020-05-12T20:57:00Z">
          <w:pPr/>
        </w:pPrChange>
      </w:pPr>
      <w:ins w:id="194" w:author="Acer" w:date="2020-05-12T20:59:00Z">
        <w:r>
          <w:rPr>
            <w:lang w:val="cs-CZ"/>
          </w:rPr>
          <w:t>Všechny výše zmíněné „mínusy“ však rozhodně nepřeváží veškeré klady, které tento text má</w:t>
        </w:r>
      </w:ins>
      <w:ins w:id="195" w:author="Acer" w:date="2020-05-12T21:00:00Z">
        <w:r>
          <w:rPr>
            <w:lang w:val="cs-CZ"/>
          </w:rPr>
          <w:t>.</w:t>
        </w:r>
      </w:ins>
      <w:bookmarkStart w:id="196" w:name="_GoBack"/>
      <w:bookmarkEnd w:id="196"/>
    </w:p>
    <w:sectPr w:rsidR="00B67E74" w:rsidRPr="00933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Acer" w:date="2020-05-12T20:11:00Z" w:initials="A">
    <w:p w:rsidR="002447C6" w:rsidRPr="002447C6" w:rsidRDefault="002447C6">
      <w:pPr>
        <w:pStyle w:val="Textkomente"/>
        <w:rPr>
          <w:lang w:val="cs-CZ"/>
        </w:rPr>
      </w:pPr>
      <w:r>
        <w:rPr>
          <w:rStyle w:val="Odkaznakoment"/>
        </w:rPr>
        <w:annotationRef/>
      </w:r>
      <w:r>
        <w:rPr>
          <w:lang w:val="cs-CZ"/>
        </w:rPr>
        <w:t>uvězněná, odlišný sémantický význam</w:t>
      </w:r>
    </w:p>
  </w:comment>
  <w:comment w:id="1" w:author="Acer" w:date="2020-05-12T21:05:00Z" w:initials="A">
    <w:p w:rsidR="002A1400" w:rsidRPr="002A1400" w:rsidRDefault="002A1400">
      <w:pPr>
        <w:pStyle w:val="Textkomente"/>
        <w:rPr>
          <w:lang w:val="cs-CZ"/>
        </w:rPr>
      </w:pPr>
      <w:r>
        <w:rPr>
          <w:rStyle w:val="Odkaznakoment"/>
        </w:rPr>
        <w:annotationRef/>
      </w:r>
      <w:r>
        <w:rPr>
          <w:lang w:val="cs-CZ"/>
        </w:rPr>
        <w:t>Vystupňovat i přídavná jména hbitý a rychlý – věta končí …na světě.</w:t>
      </w:r>
    </w:p>
  </w:comment>
  <w:comment w:id="5" w:author="Acer" w:date="2020-05-12T21:23:00Z" w:initials="A">
    <w:p w:rsidR="002447C6" w:rsidRPr="002447C6" w:rsidRDefault="002447C6" w:rsidP="002447C6">
      <w:pPr>
        <w:pStyle w:val="Textkomente"/>
        <w:ind w:left="1416" w:hanging="1416"/>
        <w:rPr>
          <w:lang w:val="cs-CZ"/>
        </w:rPr>
      </w:pPr>
      <w:r>
        <w:rPr>
          <w:rStyle w:val="Odkaznakoment"/>
        </w:rPr>
        <w:annotationRef/>
      </w:r>
      <w:r>
        <w:rPr>
          <w:lang w:val="cs-CZ"/>
        </w:rPr>
        <w:t xml:space="preserve">vazba </w:t>
      </w:r>
      <w:r w:rsidR="00370DC5">
        <w:rPr>
          <w:lang w:val="cs-CZ"/>
        </w:rPr>
        <w:t>„</w:t>
      </w:r>
      <w:r>
        <w:rPr>
          <w:lang w:val="cs-CZ"/>
        </w:rPr>
        <w:t>potřebuje, aby ji milovala</w:t>
      </w:r>
      <w:r w:rsidR="00370DC5">
        <w:rPr>
          <w:lang w:val="cs-CZ"/>
        </w:rPr>
        <w:t>“</w:t>
      </w:r>
      <w:r>
        <w:rPr>
          <w:lang w:val="cs-CZ"/>
        </w:rPr>
        <w:t xml:space="preserve"> mi nepřijde vhodná. Přeformulovala bych celou větu</w:t>
      </w:r>
      <w:r w:rsidR="00B11AF8">
        <w:rPr>
          <w:lang w:val="cs-CZ"/>
        </w:rPr>
        <w:t>, např.:</w:t>
      </w:r>
      <w:r w:rsidR="00B11AF8">
        <w:rPr>
          <w:lang w:val="cs-CZ"/>
        </w:rPr>
        <w:br/>
        <w:t>Jestli ji holčička bude milovat, nebo jestli skončí jako krmení pro užovku…</w:t>
      </w:r>
    </w:p>
  </w:comment>
  <w:comment w:id="6" w:author="Acer" w:date="2020-05-12T21:12:00Z" w:initials="A">
    <w:p w:rsidR="00226EF5" w:rsidRPr="00226EF5" w:rsidRDefault="00226EF5">
      <w:pPr>
        <w:pStyle w:val="Textkomente"/>
        <w:rPr>
          <w:lang w:val="cs-CZ"/>
        </w:rPr>
      </w:pPr>
      <w:r>
        <w:rPr>
          <w:rStyle w:val="Odkaznakoment"/>
        </w:rPr>
        <w:annotationRef/>
      </w:r>
      <w:r>
        <w:rPr>
          <w:lang w:val="cs-CZ"/>
        </w:rPr>
        <w:t>zaměstnávala?</w:t>
      </w:r>
    </w:p>
  </w:comment>
  <w:comment w:id="32" w:author="Acer" w:date="2020-05-12T20:18:00Z" w:initials="A">
    <w:p w:rsidR="002447C6" w:rsidRPr="002447C6" w:rsidRDefault="002447C6">
      <w:pPr>
        <w:pStyle w:val="Textkomente"/>
        <w:rPr>
          <w:lang w:val="cs-CZ"/>
        </w:rPr>
      </w:pPr>
      <w:r>
        <w:rPr>
          <w:rStyle w:val="Odkaznakoment"/>
        </w:rPr>
        <w:annotationRef/>
      </w:r>
      <w:r>
        <w:rPr>
          <w:lang w:val="cs-CZ"/>
        </w:rPr>
        <w:t>volali uprchlici (žábu)?</w:t>
      </w:r>
    </w:p>
  </w:comment>
  <w:comment w:id="42" w:author="Acer" w:date="2020-05-12T20:38:00Z" w:initials="A">
    <w:p w:rsidR="00B67E74" w:rsidRPr="00B67E74" w:rsidRDefault="00B67E74">
      <w:pPr>
        <w:pStyle w:val="Textkomente"/>
        <w:rPr>
          <w:lang w:val="cs-CZ"/>
        </w:rPr>
      </w:pPr>
      <w:r>
        <w:rPr>
          <w:rStyle w:val="Odkaznakoment"/>
        </w:rPr>
        <w:annotationRef/>
      </w:r>
      <w:r>
        <w:rPr>
          <w:lang w:val="cs-CZ"/>
        </w:rPr>
        <w:t>Pokud žába zmizela, nemohla tedy reagovat. Tato věta by znamenala, že je žába přítomna, jen neodpovídá.</w:t>
      </w:r>
    </w:p>
  </w:comment>
  <w:comment w:id="59" w:author="Acer" w:date="2020-05-12T21:20:00Z" w:initials="A">
    <w:p w:rsidR="00310541" w:rsidRPr="00310541" w:rsidRDefault="00310541">
      <w:pPr>
        <w:pStyle w:val="Textkomente"/>
        <w:rPr>
          <w:lang w:val="cs-CZ"/>
        </w:rPr>
      </w:pPr>
      <w:r>
        <w:rPr>
          <w:rStyle w:val="Odkaznakoment"/>
        </w:rPr>
        <w:annotationRef/>
      </w:r>
      <w:r>
        <w:rPr>
          <w:lang w:val="cs-CZ"/>
        </w:rPr>
        <w:t>zabouchal křídly / zamával křídly?</w:t>
      </w:r>
    </w:p>
  </w:comment>
  <w:comment w:id="70" w:author="Acer" w:date="2020-05-12T20:25:00Z" w:initials="A">
    <w:p w:rsidR="00AA7BF3" w:rsidRPr="00AA7BF3" w:rsidRDefault="00AA7BF3">
      <w:pPr>
        <w:pStyle w:val="Textkomente"/>
        <w:rPr>
          <w:lang w:val="cs-CZ"/>
        </w:rPr>
      </w:pPr>
      <w:r>
        <w:rPr>
          <w:rStyle w:val="Odkaznakoment"/>
        </w:rPr>
        <w:annotationRef/>
      </w:r>
      <w:r>
        <w:rPr>
          <w:lang w:val="cs-CZ"/>
        </w:rPr>
        <w:t>Jelen má parohy.</w:t>
      </w:r>
    </w:p>
  </w:comment>
  <w:comment w:id="78" w:author="Acer" w:date="2020-05-12T21:23:00Z" w:initials="A">
    <w:p w:rsidR="00370DC5" w:rsidRPr="00370DC5" w:rsidRDefault="00370DC5">
      <w:pPr>
        <w:pStyle w:val="Textkomente"/>
        <w:rPr>
          <w:lang w:val="cs-CZ"/>
        </w:rPr>
      </w:pPr>
      <w:r>
        <w:rPr>
          <w:rStyle w:val="Odkaznakoment"/>
        </w:rPr>
        <w:annotationRef/>
      </w:r>
      <w:r>
        <w:rPr>
          <w:lang w:val="cs-CZ"/>
        </w:rPr>
        <w:t>…</w:t>
      </w:r>
      <w:proofErr w:type="gramStart"/>
      <w:r>
        <w:rPr>
          <w:lang w:val="cs-CZ"/>
        </w:rPr>
        <w:t>se</w:t>
      </w:r>
      <w:proofErr w:type="gramEnd"/>
      <w:r>
        <w:rPr>
          <w:lang w:val="cs-CZ"/>
        </w:rPr>
        <w:t xml:space="preserve"> ze všech sil hnal vyděšený pes.</w:t>
      </w:r>
      <w:r>
        <w:rPr>
          <w:lang w:val="cs-CZ"/>
        </w:rPr>
        <w:br/>
        <w:t>(Takto to znamená, že byl pes vyděšen ze všech sil.)</w:t>
      </w:r>
    </w:p>
  </w:comment>
</w:comment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D8D"/>
    <w:rsid w:val="000B186A"/>
    <w:rsid w:val="00226EF5"/>
    <w:rsid w:val="002447C6"/>
    <w:rsid w:val="00267D69"/>
    <w:rsid w:val="002A1400"/>
    <w:rsid w:val="00310541"/>
    <w:rsid w:val="00370DC5"/>
    <w:rsid w:val="009332A0"/>
    <w:rsid w:val="00AA7BF3"/>
    <w:rsid w:val="00AF400D"/>
    <w:rsid w:val="00B11AF8"/>
    <w:rsid w:val="00B14AA3"/>
    <w:rsid w:val="00B14D8D"/>
    <w:rsid w:val="00B67E74"/>
    <w:rsid w:val="00BB6CA6"/>
    <w:rsid w:val="00C567CB"/>
    <w:rsid w:val="00CB718C"/>
    <w:rsid w:val="00CD296D"/>
    <w:rsid w:val="00DF27CF"/>
    <w:rsid w:val="00DF3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4D8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ranslatepage-word--word">
    <w:name w:val="translatepage-word--word"/>
    <w:basedOn w:val="Standardnpsmoodstavce"/>
    <w:rsid w:val="00B14D8D"/>
  </w:style>
  <w:style w:type="character" w:styleId="Odkaznakoment">
    <w:name w:val="annotation reference"/>
    <w:basedOn w:val="Standardnpsmoodstavce"/>
    <w:uiPriority w:val="99"/>
    <w:semiHidden/>
    <w:unhideWhenUsed/>
    <w:rsid w:val="002447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47C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47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47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47C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7C6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B67E7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14D8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ranslatepage-word--word">
    <w:name w:val="translatepage-word--word"/>
    <w:basedOn w:val="Standardnpsmoodstavce"/>
    <w:rsid w:val="00B14D8D"/>
  </w:style>
  <w:style w:type="character" w:styleId="Odkaznakoment">
    <w:name w:val="annotation reference"/>
    <w:basedOn w:val="Standardnpsmoodstavce"/>
    <w:uiPriority w:val="99"/>
    <w:semiHidden/>
    <w:unhideWhenUsed/>
    <w:rsid w:val="002447C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447C6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447C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447C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447C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447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447C6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B67E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96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998</Words>
  <Characters>5893</Characters>
  <Application>Microsoft Office Word</Application>
  <DocSecurity>0</DocSecurity>
  <Lines>49</Lines>
  <Paragraphs>13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Acer</cp:lastModifiedBy>
  <cp:revision>14</cp:revision>
  <dcterms:created xsi:type="dcterms:W3CDTF">2020-03-24T14:13:00Z</dcterms:created>
  <dcterms:modified xsi:type="dcterms:W3CDTF">2020-05-12T19:29:00Z</dcterms:modified>
</cp:coreProperties>
</file>